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„SoD“</w:t>
      </w:r>
      <w:r w:rsidRPr="00594BBC">
        <w:rPr>
          <w:rFonts w:ascii="Arial" w:eastAsia="Times New Roman" w:hAnsi="Arial" w:cs="Arial"/>
          <w:b/>
          <w:i/>
          <w:iCs/>
          <w:color w:val="404040"/>
          <w:lang w:val="x-none" w:eastAsia="x-none"/>
        </w:rPr>
        <w:t>)</w:t>
      </w:r>
    </w:p>
    <w:p w14:paraId="0FAB0AB3" w14:textId="503EB724" w:rsidR="006615F7" w:rsidRPr="00594BBC" w:rsidRDefault="00E058A3" w:rsidP="00E058A3">
      <w:pPr>
        <w:spacing w:after="120" w:line="288" w:lineRule="auto"/>
        <w:jc w:val="center"/>
        <w:rPr>
          <w:rFonts w:ascii="Arial" w:eastAsia="Times New Roman" w:hAnsi="Arial" w:cs="Arial"/>
          <w:lang w:eastAsia="cs-CZ"/>
        </w:rPr>
      </w:pPr>
      <w:r>
        <w:rPr>
          <w:rFonts w:ascii="Arial" w:eastAsia="Times New Roman" w:hAnsi="Arial" w:cs="Arial"/>
          <w:bCs/>
          <w:lang w:eastAsia="cs-CZ"/>
        </w:rPr>
        <w:t>u</w:t>
      </w:r>
      <w:r w:rsidR="006615F7" w:rsidRPr="00594BBC">
        <w:rPr>
          <w:rFonts w:ascii="Arial" w:eastAsia="Times New Roman" w:hAnsi="Arial" w:cs="Arial"/>
          <w:bCs/>
          <w:lang w:eastAsia="cs-CZ"/>
        </w:rPr>
        <w:t>zavřená</w:t>
      </w:r>
      <w:r>
        <w:rPr>
          <w:rFonts w:ascii="Arial" w:eastAsia="Times New Roman" w:hAnsi="Arial" w:cs="Arial"/>
          <w:lang w:eastAsia="cs-CZ"/>
        </w:rPr>
        <w:t xml:space="preserve"> </w:t>
      </w:r>
      <w:r w:rsidR="006615F7"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Pr>
          <w:rFonts w:ascii="Arial" w:eastAsia="Times New Roman" w:hAnsi="Arial" w:cs="Arial"/>
          <w:lang w:eastAsia="cs-CZ"/>
        </w:rPr>
        <w:t xml:space="preserve"> </w:t>
      </w:r>
      <w:r w:rsidR="006615F7"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204B7A4D" w14:textId="77777777" w:rsidR="00847C1A" w:rsidRPr="00B109EB" w:rsidRDefault="00847C1A" w:rsidP="00847C1A">
      <w:pPr>
        <w:tabs>
          <w:tab w:val="left" w:pos="4253"/>
        </w:tabs>
        <w:spacing w:after="120" w:line="269" w:lineRule="auto"/>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0A9F9B71" w14:textId="77777777" w:rsidR="00847C1A" w:rsidRDefault="00847C1A" w:rsidP="00847C1A">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281AEBC2" w14:textId="77777777" w:rsidR="00847C1A" w:rsidRPr="00B109EB" w:rsidRDefault="00847C1A" w:rsidP="00847C1A">
      <w:pPr>
        <w:tabs>
          <w:tab w:val="left" w:pos="4253"/>
        </w:tabs>
        <w:spacing w:after="0" w:line="280" w:lineRule="exact"/>
        <w:jc w:val="both"/>
        <w:rPr>
          <w:rFonts w:ascii="Arial" w:eastAsia="Times New Roman" w:hAnsi="Arial" w:cs="Arial"/>
          <w:b/>
          <w:lang w:eastAsia="cs-CZ"/>
        </w:rPr>
      </w:pPr>
      <w:r w:rsidRPr="0037732C">
        <w:rPr>
          <w:rFonts w:ascii="Arial" w:eastAsia="Times New Roman" w:hAnsi="Arial" w:cs="Arial"/>
          <w:bCs/>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2BD343AD" w14:textId="77777777" w:rsidR="00847C1A" w:rsidRDefault="00847C1A" w:rsidP="00847C1A">
      <w:pPr>
        <w:overflowPunct w:val="0"/>
        <w:autoSpaceDE w:val="0"/>
        <w:autoSpaceDN w:val="0"/>
        <w:adjustRightInd w:val="0"/>
        <w:spacing w:after="0"/>
        <w:jc w:val="both"/>
        <w:textAlignment w:val="baseline"/>
        <w:rPr>
          <w:rFonts w:ascii="Arial" w:eastAsia="Times New Roman" w:hAnsi="Arial" w:cs="Arial"/>
          <w:b/>
          <w:lang w:eastAsia="cs-CZ"/>
        </w:rPr>
      </w:pPr>
      <w:r w:rsidRPr="00B109EB">
        <w:rPr>
          <w:rFonts w:ascii="Arial" w:eastAsia="Times New Roman" w:hAnsi="Arial" w:cs="Arial"/>
          <w:b/>
          <w:lang w:eastAsia="cs-CZ"/>
        </w:rPr>
        <w:t xml:space="preserve">Krajský pozemkový úřad </w:t>
      </w:r>
      <w:r w:rsidRPr="0019074D">
        <w:rPr>
          <w:rFonts w:ascii="Arial" w:eastAsia="Times New Roman" w:hAnsi="Arial" w:cs="Arial"/>
          <w:b/>
          <w:lang w:eastAsia="cs-CZ"/>
        </w:rPr>
        <w:t>pro Zlínský kraj</w:t>
      </w:r>
    </w:p>
    <w:p w14:paraId="62D80149" w14:textId="77777777" w:rsidR="00847C1A" w:rsidRPr="00D1628E" w:rsidRDefault="00847C1A" w:rsidP="00847C1A">
      <w:pPr>
        <w:overflowPunct w:val="0"/>
        <w:autoSpaceDE w:val="0"/>
        <w:autoSpaceDN w:val="0"/>
        <w:adjustRightInd w:val="0"/>
        <w:spacing w:after="0"/>
        <w:jc w:val="both"/>
        <w:textAlignment w:val="baseline"/>
        <w:rPr>
          <w:rFonts w:ascii="Arial" w:eastAsia="Times New Roman" w:hAnsi="Arial" w:cs="Arial"/>
          <w:bCs/>
          <w:lang w:eastAsia="cs-CZ"/>
        </w:rPr>
      </w:pPr>
      <w:r w:rsidRPr="00D1628E">
        <w:rPr>
          <w:rFonts w:ascii="Arial" w:eastAsia="Times New Roman" w:hAnsi="Arial" w:cs="Arial"/>
          <w:bCs/>
          <w:lang w:eastAsia="cs-CZ"/>
        </w:rPr>
        <w:t xml:space="preserve">Adresa: </w:t>
      </w:r>
      <w:proofErr w:type="spellStart"/>
      <w:r w:rsidRPr="00D1628E">
        <w:rPr>
          <w:rFonts w:ascii="Arial" w:eastAsia="Times New Roman" w:hAnsi="Arial" w:cs="Arial"/>
          <w:bCs/>
          <w:lang w:eastAsia="cs-CZ"/>
        </w:rPr>
        <w:t>Zarámí</w:t>
      </w:r>
      <w:proofErr w:type="spellEnd"/>
      <w:r w:rsidRPr="00D1628E">
        <w:rPr>
          <w:rFonts w:ascii="Arial" w:eastAsia="Times New Roman" w:hAnsi="Arial" w:cs="Arial"/>
          <w:bCs/>
          <w:lang w:eastAsia="cs-CZ"/>
        </w:rPr>
        <w:t xml:space="preserve"> 88, 760 1 Zlín</w:t>
      </w:r>
    </w:p>
    <w:p w14:paraId="13B64BA0" w14:textId="77777777" w:rsidR="00847C1A" w:rsidRPr="005B1782" w:rsidRDefault="00847C1A" w:rsidP="00847C1A">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Pobočka: Zlín</w:t>
      </w:r>
    </w:p>
    <w:p w14:paraId="53800780" w14:textId="77777777" w:rsidR="00847C1A" w:rsidRPr="005B1782" w:rsidRDefault="00847C1A" w:rsidP="00847C1A">
      <w:pPr>
        <w:overflowPunct w:val="0"/>
        <w:autoSpaceDE w:val="0"/>
        <w:autoSpaceDN w:val="0"/>
        <w:adjustRightInd w:val="0"/>
        <w:spacing w:after="0"/>
        <w:jc w:val="both"/>
        <w:textAlignment w:val="baseline"/>
        <w:rPr>
          <w:rFonts w:ascii="Arial" w:eastAsia="Times New Roman" w:hAnsi="Arial" w:cs="Arial"/>
          <w:bCs/>
          <w:lang w:eastAsia="cs-CZ"/>
        </w:rPr>
      </w:pPr>
      <w:r w:rsidRPr="005B1782">
        <w:rPr>
          <w:rFonts w:ascii="Arial" w:eastAsia="Times New Roman" w:hAnsi="Arial" w:cs="Arial"/>
          <w:bCs/>
          <w:lang w:eastAsia="cs-CZ"/>
        </w:rPr>
        <w:t xml:space="preserve">Adresa: </w:t>
      </w:r>
      <w:proofErr w:type="spellStart"/>
      <w:r w:rsidRPr="005B1782">
        <w:rPr>
          <w:rFonts w:ascii="Arial" w:eastAsia="Times New Roman" w:hAnsi="Arial" w:cs="Arial"/>
          <w:bCs/>
          <w:lang w:eastAsia="cs-CZ"/>
        </w:rPr>
        <w:t>Zarámí</w:t>
      </w:r>
      <w:proofErr w:type="spellEnd"/>
      <w:r w:rsidRPr="005B1782">
        <w:rPr>
          <w:rFonts w:ascii="Arial" w:eastAsia="Times New Roman" w:hAnsi="Arial" w:cs="Arial"/>
          <w:bCs/>
          <w:lang w:eastAsia="cs-CZ"/>
        </w:rPr>
        <w:t xml:space="preserve"> 88, 760 1 Zlín</w:t>
      </w:r>
    </w:p>
    <w:p w14:paraId="71AC9330" w14:textId="77777777" w:rsidR="00847C1A" w:rsidRPr="00B109EB" w:rsidRDefault="00847C1A" w:rsidP="00847C1A">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Ing. Mladou Augustinovou, ředitelkou KPÚ</w:t>
      </w:r>
    </w:p>
    <w:p w14:paraId="0497828A" w14:textId="77777777" w:rsidR="00847C1A" w:rsidRPr="00B109EB" w:rsidRDefault="00847C1A" w:rsidP="00847C1A">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r>
        <w:rPr>
          <w:rFonts w:ascii="Arial" w:eastAsia="Lucida Sans Unicode" w:hAnsi="Arial" w:cs="Arial"/>
          <w:lang w:eastAsia="cs-CZ"/>
        </w:rPr>
        <w:tab/>
        <w:t>Ing. Mlada Augustinová, ředitelka KPÚ</w:t>
      </w:r>
    </w:p>
    <w:p w14:paraId="4377A367" w14:textId="77777777" w:rsidR="00847C1A" w:rsidRPr="00B109EB" w:rsidRDefault="00847C1A" w:rsidP="00847C1A">
      <w:pPr>
        <w:widowControl w:val="0"/>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B109EB">
        <w:rPr>
          <w:rFonts w:ascii="Arial" w:eastAsia="Lucida Sans Unicode" w:hAnsi="Arial" w:cs="Arial"/>
          <w:lang w:eastAsia="cs-CZ"/>
        </w:rPr>
        <w:t xml:space="preserve">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w:t>
      </w:r>
      <w:proofErr w:type="spellStart"/>
      <w:r>
        <w:rPr>
          <w:rFonts w:ascii="Arial" w:eastAsia="Lucida Sans Unicode" w:hAnsi="Arial" w:cs="Arial"/>
          <w:snapToGrid w:val="0"/>
          <w:lang w:eastAsia="cs-CZ"/>
        </w:rPr>
        <w:t>SoD</w:t>
      </w:r>
      <w:proofErr w:type="spellEnd"/>
      <w:r>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Ing. Roman Hák, vedoucí pobočky Zlín</w:t>
      </w:r>
      <w:r w:rsidRPr="00B109EB">
        <w:rPr>
          <w:rFonts w:ascii="Arial" w:eastAsia="Lucida Sans Unicode" w:hAnsi="Arial" w:cs="Arial"/>
          <w:lang w:eastAsia="cs-CZ"/>
        </w:rPr>
        <w:t xml:space="preserve"> </w:t>
      </w:r>
    </w:p>
    <w:p w14:paraId="5FC473E4" w14:textId="77777777" w:rsidR="00847C1A" w:rsidRPr="00B109EB" w:rsidRDefault="00847C1A" w:rsidP="00847C1A">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Pr>
          <w:rFonts w:ascii="Arial" w:eastAsia="Lucida Sans Unicode" w:hAnsi="Arial" w:cs="Arial"/>
          <w:lang w:eastAsia="cs-CZ"/>
        </w:rPr>
        <w:tab/>
        <w:t>Ing. Jiří Gášek, odborný rada pobočky Zlín</w:t>
      </w:r>
      <w:r w:rsidRPr="00B109EB">
        <w:rPr>
          <w:rFonts w:ascii="Arial" w:eastAsia="Lucida Sans Unicode" w:hAnsi="Arial" w:cs="Arial"/>
          <w:lang w:eastAsia="cs-CZ"/>
        </w:rPr>
        <w:t xml:space="preserve">  </w:t>
      </w:r>
      <w:r>
        <w:rPr>
          <w:rFonts w:ascii="Arial" w:eastAsia="Lucida Sans Unicode" w:hAnsi="Arial" w:cs="Arial"/>
          <w:lang w:eastAsia="cs-CZ"/>
        </w:rPr>
        <w:t xml:space="preserve">         </w:t>
      </w: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t>+420 </w:t>
      </w:r>
      <w:r w:rsidRPr="008C3910">
        <w:rPr>
          <w:rFonts w:ascii="Arial" w:eastAsia="Lucida Sans Unicode" w:hAnsi="Arial" w:cs="Arial"/>
          <w:lang w:eastAsia="cs-CZ"/>
        </w:rPr>
        <w:t>72</w:t>
      </w:r>
      <w:r>
        <w:rPr>
          <w:rFonts w:ascii="Arial" w:eastAsia="Lucida Sans Unicode" w:hAnsi="Arial" w:cs="Arial"/>
          <w:lang w:eastAsia="cs-CZ"/>
        </w:rPr>
        <w:t xml:space="preserve">7 956 372 / </w:t>
      </w:r>
      <w:r w:rsidRPr="00B109EB">
        <w:rPr>
          <w:rFonts w:ascii="Arial" w:eastAsia="Lucida Sans Unicode" w:hAnsi="Arial" w:cs="Arial"/>
          <w:lang w:eastAsia="cs-CZ"/>
        </w:rPr>
        <w:t>+420</w:t>
      </w:r>
      <w:r>
        <w:rPr>
          <w:rFonts w:ascii="Arial" w:eastAsia="Lucida Sans Unicode" w:hAnsi="Arial" w:cs="Arial"/>
          <w:lang w:eastAsia="cs-CZ"/>
        </w:rPr>
        <w:t>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r w:rsidRPr="00B109EB">
        <w:rPr>
          <w:rFonts w:ascii="Arial" w:eastAsia="Lucida Sans Unicode" w:hAnsi="Arial" w:cs="Arial"/>
          <w:lang w:eastAsia="cs-CZ"/>
        </w:rPr>
        <w:t xml:space="preserve"> </w:t>
      </w:r>
    </w:p>
    <w:p w14:paraId="0E9EEAFE" w14:textId="77777777" w:rsidR="00847C1A" w:rsidRDefault="00847C1A" w:rsidP="00847C1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Pr>
          <w:rFonts w:ascii="Arial" w:eastAsia="Lucida Sans Unicode" w:hAnsi="Arial" w:cs="Arial"/>
          <w:lang w:eastAsia="cs-CZ"/>
        </w:rPr>
        <w:tab/>
      </w:r>
      <w:hyperlink r:id="rId13" w:history="1">
        <w:r w:rsidRPr="00704078">
          <w:rPr>
            <w:rStyle w:val="Hypertextovodkaz"/>
            <w:rFonts w:ascii="Arial" w:eastAsia="Lucida Sans Unicode" w:hAnsi="Arial" w:cs="Arial"/>
            <w:color w:val="auto"/>
            <w:u w:val="none"/>
            <w:lang w:eastAsia="cs-CZ"/>
          </w:rPr>
          <w:t>r.hak@spucr.cz</w:t>
        </w:r>
      </w:hyperlink>
      <w:r>
        <w:rPr>
          <w:rStyle w:val="Hypertextovodkaz"/>
          <w:rFonts w:ascii="Arial" w:eastAsia="Lucida Sans Unicode" w:hAnsi="Arial" w:cs="Arial"/>
          <w:color w:val="auto"/>
          <w:u w:val="none"/>
          <w:lang w:eastAsia="cs-CZ"/>
        </w:rPr>
        <w:t xml:space="preserve"> </w:t>
      </w:r>
      <w:r>
        <w:rPr>
          <w:rFonts w:ascii="Arial" w:eastAsia="Lucida Sans Unicode" w:hAnsi="Arial" w:cs="Arial"/>
          <w:lang w:eastAsia="cs-CZ"/>
        </w:rPr>
        <w:t xml:space="preserve">/ </w:t>
      </w:r>
      <w:r w:rsidRPr="001C7D53">
        <w:rPr>
          <w:rFonts w:ascii="Arial" w:eastAsia="Lucida Sans Unicode" w:hAnsi="Arial" w:cs="Arial"/>
          <w:lang w:eastAsia="cs-CZ"/>
        </w:rPr>
        <w:t>j.gasek@spucr.cz</w:t>
      </w:r>
    </w:p>
    <w:p w14:paraId="01A9BABD" w14:textId="77777777" w:rsidR="00847C1A" w:rsidRPr="00B109EB" w:rsidRDefault="00847C1A" w:rsidP="00847C1A">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Osoba </w:t>
      </w:r>
      <w:proofErr w:type="spellStart"/>
      <w:r>
        <w:rPr>
          <w:rFonts w:ascii="Arial" w:eastAsia="Lucida Sans Unicode" w:hAnsi="Arial" w:cs="Arial"/>
          <w:lang w:eastAsia="cs-CZ"/>
        </w:rPr>
        <w:t>administrující</w:t>
      </w:r>
      <w:proofErr w:type="spellEnd"/>
      <w:r>
        <w:rPr>
          <w:rFonts w:ascii="Arial" w:eastAsia="Lucida Sans Unicode" w:hAnsi="Arial" w:cs="Arial"/>
          <w:lang w:eastAsia="cs-CZ"/>
        </w:rPr>
        <w:t xml:space="preserve"> veřejnou zakázku:</w:t>
      </w:r>
      <w:r>
        <w:rPr>
          <w:rFonts w:ascii="Arial" w:eastAsia="Lucida Sans Unicode" w:hAnsi="Arial" w:cs="Arial"/>
          <w:lang w:eastAsia="cs-CZ"/>
        </w:rPr>
        <w:tab/>
      </w:r>
      <w:r>
        <w:rPr>
          <w:rFonts w:ascii="Arial" w:eastAsia="Lucida Sans Unicode" w:hAnsi="Arial" w:cs="Arial"/>
          <w:lang w:eastAsia="cs-CZ"/>
        </w:rPr>
        <w:tab/>
        <w:t>Lada Košutová</w:t>
      </w:r>
    </w:p>
    <w:p w14:paraId="676D9B6E" w14:textId="77777777" w:rsidR="00847C1A" w:rsidRPr="00B109EB" w:rsidRDefault="00847C1A" w:rsidP="00847C1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z49per3</w:t>
      </w:r>
    </w:p>
    <w:p w14:paraId="72F0C2B2" w14:textId="77777777" w:rsidR="00847C1A" w:rsidRPr="00B109EB" w:rsidRDefault="00847C1A" w:rsidP="00847C1A">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 xml:space="preserve">ČNB </w:t>
      </w:r>
      <w:r w:rsidRPr="00B109EB">
        <w:rPr>
          <w:rFonts w:ascii="Arial" w:eastAsia="Lucida Sans Unicode" w:hAnsi="Arial" w:cs="Arial"/>
          <w:lang w:eastAsia="cs-CZ"/>
        </w:rPr>
        <w:tab/>
      </w:r>
    </w:p>
    <w:p w14:paraId="196A1603" w14:textId="77777777" w:rsidR="00847C1A" w:rsidRPr="00B109EB" w:rsidRDefault="00847C1A" w:rsidP="00847C1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3723001/0710</w:t>
      </w:r>
    </w:p>
    <w:p w14:paraId="15DB2192" w14:textId="77777777" w:rsidR="00847C1A" w:rsidRPr="00B109EB" w:rsidRDefault="00847C1A" w:rsidP="00847C1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12A3A586" w14:textId="77777777" w:rsidR="00847C1A" w:rsidRDefault="00847C1A" w:rsidP="00847C1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r>
        <w:rPr>
          <w:rFonts w:ascii="Arial" w:eastAsia="Lucida Sans Unicode" w:hAnsi="Arial" w:cs="Arial"/>
          <w:bCs/>
          <w:lang w:eastAsia="cs-CZ"/>
        </w:rPr>
        <w:tab/>
        <w:t xml:space="preserve">CZ01312774 </w:t>
      </w:r>
      <w:r w:rsidRPr="00B109EB">
        <w:rPr>
          <w:rFonts w:ascii="Arial" w:eastAsia="Lucida Sans Unicode" w:hAnsi="Arial" w:cs="Arial"/>
          <w:bCs/>
          <w:lang w:eastAsia="cs-CZ"/>
        </w:rPr>
        <w:t xml:space="preserve">není plátcem DPH </w:t>
      </w:r>
    </w:p>
    <w:p w14:paraId="2B11C419" w14:textId="77777777" w:rsidR="00847C1A" w:rsidRPr="001D35B9" w:rsidRDefault="00847C1A" w:rsidP="00847C1A">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0016524"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061779">
        <w:rPr>
          <w:rFonts w:ascii="Arial" w:eastAsia="Times New Roman" w:hAnsi="Arial" w:cs="Arial"/>
          <w:lang w:eastAsia="cs-CZ"/>
        </w:rPr>
        <w:tab/>
      </w:r>
      <w:r w:rsidR="00061779">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2A58893A" w14:textId="75DF260B" w:rsidR="003F4812" w:rsidRPr="003E079B" w:rsidRDefault="006615F7" w:rsidP="003F4812">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003F4812">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003F4812" w:rsidRPr="00594BBC">
        <w:rPr>
          <w:rFonts w:ascii="Arial" w:eastAsia="Times New Roman" w:hAnsi="Arial" w:cs="Arial"/>
          <w:i/>
          <w:highlight w:val="yellow"/>
          <w:lang w:eastAsia="cs-CZ"/>
        </w:rPr>
        <w:t>(dle výpisu z obch.</w:t>
      </w:r>
      <w:r w:rsidR="003F4812" w:rsidRPr="00594BBC">
        <w:rPr>
          <w:rFonts w:ascii="Arial" w:eastAsia="Times New Roman" w:hAnsi="Arial" w:cs="Arial"/>
          <w:i/>
          <w:lang w:eastAsia="cs-CZ"/>
        </w:rPr>
        <w:t xml:space="preserve"> </w:t>
      </w:r>
      <w:r w:rsidR="003F4812" w:rsidRPr="00594BBC">
        <w:rPr>
          <w:rFonts w:ascii="Arial" w:eastAsia="Times New Roman" w:hAnsi="Arial" w:cs="Arial"/>
          <w:i/>
          <w:highlight w:val="yellow"/>
          <w:lang w:eastAsia="cs-CZ"/>
        </w:rPr>
        <w:t>rejstříku)</w:t>
      </w:r>
    </w:p>
    <w:p w14:paraId="44D69411" w14:textId="08F9BD40" w:rsidR="006615F7" w:rsidRPr="00594BBC" w:rsidRDefault="006615F7" w:rsidP="003F4812">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003F481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6FDDE470"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003F4812">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19B06DD9" w14:textId="2E9192A0"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003F4812">
        <w:rPr>
          <w:rFonts w:ascii="Arial" w:eastAsia="Times New Roman" w:hAnsi="Arial" w:cs="Arial"/>
          <w:b/>
          <w:bCs/>
          <w:snapToGrid w:val="0"/>
          <w:lang w:val="en-US" w:eastAsia="cs-CZ"/>
        </w:rPr>
        <w:tab/>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73974D6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E659AD" w:rsidRPr="00E659AD">
        <w:rPr>
          <w:rFonts w:ascii="Arial" w:eastAsia="Times New Roman" w:hAnsi="Arial" w:cs="Arial"/>
          <w:b/>
          <w:bCs/>
          <w:lang w:eastAsia="cs-CZ"/>
        </w:rPr>
        <w:t xml:space="preserve">Polní cesty C1 a C2 v lokalitě Větrník v </w:t>
      </w:r>
      <w:proofErr w:type="spellStart"/>
      <w:r w:rsidR="00E659AD" w:rsidRPr="00E659AD">
        <w:rPr>
          <w:rFonts w:ascii="Arial" w:eastAsia="Times New Roman" w:hAnsi="Arial" w:cs="Arial"/>
          <w:b/>
          <w:bCs/>
          <w:lang w:eastAsia="cs-CZ"/>
        </w:rPr>
        <w:t>k.ú</w:t>
      </w:r>
      <w:proofErr w:type="spellEnd"/>
      <w:r w:rsidR="00E659AD" w:rsidRPr="00E659AD">
        <w:rPr>
          <w:rFonts w:ascii="Arial" w:eastAsia="Times New Roman" w:hAnsi="Arial" w:cs="Arial"/>
          <w:b/>
          <w:bCs/>
          <w:lang w:eastAsia="cs-CZ"/>
        </w:rPr>
        <w:t>. Pozlovice</w:t>
      </w:r>
      <w:r w:rsidR="000B4D43" w:rsidRPr="00E659AD">
        <w:rPr>
          <w:rFonts w:ascii="Arial" w:eastAsia="Times New Roman" w:hAnsi="Arial" w:cs="Arial"/>
          <w:bCs/>
          <w:snapToGrid w:val="0"/>
          <w:lang w:eastAsia="cs-CZ"/>
        </w:rPr>
        <w:t xml:space="preserve"> (</w:t>
      </w:r>
      <w:r w:rsidR="008C18A0" w:rsidRPr="00E659AD">
        <w:rPr>
          <w:rFonts w:ascii="Arial" w:eastAsia="Times New Roman" w:hAnsi="Arial" w:cs="Arial"/>
          <w:bCs/>
          <w:snapToGrid w:val="0"/>
        </w:rPr>
        <w:t>dále jen „veřejná zakázka“)</w:t>
      </w:r>
      <w:r w:rsidR="008C18A0" w:rsidRPr="00E659AD">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6748FDF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225A6D">
        <w:rPr>
          <w:rFonts w:ascii="Arial" w:eastAsia="Times New Roman" w:hAnsi="Arial" w:cs="Arial"/>
          <w:lang w:eastAsia="cs-CZ"/>
        </w:rPr>
        <w:t xml:space="preserve"> 6. 5. 2022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4327078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225A6D">
        <w:rPr>
          <w:rFonts w:ascii="Arial" w:hAnsi="Arial" w:cs="Arial"/>
        </w:rPr>
        <w:t> </w:t>
      </w:r>
      <w:proofErr w:type="spellStart"/>
      <w:r w:rsidR="00225A6D">
        <w:rPr>
          <w:rFonts w:ascii="Arial" w:hAnsi="Arial" w:cs="Arial"/>
        </w:rPr>
        <w:t>k.ú</w:t>
      </w:r>
      <w:proofErr w:type="spellEnd"/>
      <w:r w:rsidR="00225A6D">
        <w:rPr>
          <w:rFonts w:ascii="Arial" w:hAnsi="Arial" w:cs="Arial"/>
        </w:rPr>
        <w:t xml:space="preserve">. Pozlovice </w:t>
      </w:r>
      <w:r w:rsidRPr="00594BBC">
        <w:rPr>
          <w:rFonts w:ascii="Arial" w:hAnsi="Arial" w:cs="Arial"/>
          <w:lang w:val="x-none"/>
        </w:rPr>
        <w:t xml:space="preserve">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0AC822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225A6D" w:rsidRPr="00225A6D">
        <w:rPr>
          <w:rFonts w:ascii="Arial" w:hAnsi="Arial" w:cs="Arial"/>
        </w:rPr>
        <w:t xml:space="preserve">Polní cesty C1 a C2 v lokalitě Větrník v </w:t>
      </w:r>
      <w:proofErr w:type="spellStart"/>
      <w:r w:rsidR="00225A6D" w:rsidRPr="00225A6D">
        <w:rPr>
          <w:rFonts w:ascii="Arial" w:hAnsi="Arial" w:cs="Arial"/>
        </w:rPr>
        <w:t>k.ú</w:t>
      </w:r>
      <w:proofErr w:type="spellEnd"/>
      <w:r w:rsidR="00225A6D" w:rsidRPr="00225A6D">
        <w:rPr>
          <w:rFonts w:ascii="Arial" w:hAnsi="Arial" w:cs="Arial"/>
        </w:rPr>
        <w:t>. Pozlovice</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2" w:name="_Hlk40280986"/>
    </w:p>
    <w:bookmarkEnd w:id="2"/>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1507FE1"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225A6D" w:rsidRPr="00E659AD">
        <w:rPr>
          <w:rFonts w:ascii="Arial" w:eastAsia="Times New Roman" w:hAnsi="Arial" w:cs="Arial"/>
          <w:b/>
          <w:bCs/>
          <w:lang w:eastAsia="cs-CZ"/>
        </w:rPr>
        <w:t xml:space="preserve">Polní cesty C1 a C2 v lokalitě Větrník v </w:t>
      </w:r>
      <w:proofErr w:type="spellStart"/>
      <w:r w:rsidR="00225A6D" w:rsidRPr="00E659AD">
        <w:rPr>
          <w:rFonts w:ascii="Arial" w:eastAsia="Times New Roman" w:hAnsi="Arial" w:cs="Arial"/>
          <w:b/>
          <w:bCs/>
          <w:lang w:eastAsia="cs-CZ"/>
        </w:rPr>
        <w:t>k.ú</w:t>
      </w:r>
      <w:proofErr w:type="spellEnd"/>
      <w:r w:rsidR="00225A6D" w:rsidRPr="00E659AD">
        <w:rPr>
          <w:rFonts w:ascii="Arial" w:eastAsia="Times New Roman" w:hAnsi="Arial" w:cs="Arial"/>
          <w:b/>
          <w:bCs/>
          <w:lang w:eastAsia="cs-CZ"/>
        </w:rPr>
        <w:t>. Pozlovice</w:t>
      </w:r>
      <w:r w:rsidRPr="00594BBC">
        <w:rPr>
          <w:rFonts w:ascii="Arial" w:hAnsi="Arial" w:cs="Arial"/>
          <w:b/>
          <w:lang w:val="x-none"/>
        </w:rPr>
        <w:t xml:space="preserve"> </w:t>
      </w:r>
    </w:p>
    <w:p w14:paraId="1E51614C" w14:textId="59493BC0"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225A6D">
        <w:rPr>
          <w:rFonts w:ascii="Arial" w:hAnsi="Arial" w:cs="Arial"/>
          <w:b/>
          <w:bCs/>
        </w:rPr>
        <w:t>k.ú</w:t>
      </w:r>
      <w:proofErr w:type="spellEnd"/>
      <w:r w:rsidR="00225A6D">
        <w:rPr>
          <w:rFonts w:ascii="Arial" w:hAnsi="Arial" w:cs="Arial"/>
          <w:b/>
          <w:bCs/>
        </w:rPr>
        <w:t>. Pozlovice, okres Zlín, Zlínský kr</w:t>
      </w:r>
      <w:r w:rsidR="007358D9">
        <w:rPr>
          <w:rFonts w:ascii="Arial" w:hAnsi="Arial" w:cs="Arial"/>
          <w:b/>
          <w:bCs/>
        </w:rPr>
        <w:t>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7E6304B2"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r w:rsidR="00DA3E16" w:rsidRPr="00594BBC">
        <w:rPr>
          <w:rFonts w:ascii="Arial" w:hAnsi="Arial" w:cs="Arial"/>
        </w:rPr>
        <w:t>ných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w:t>
      </w:r>
      <w:r w:rsidR="000C1A17" w:rsidRPr="000C1A17">
        <w:rPr>
          <w:rFonts w:ascii="Arial" w:hAnsi="Arial" w:cs="Arial"/>
          <w:lang w:val="x-none"/>
        </w:rPr>
        <w:t>Ing. Jiřím Škrabalem, IČO: 484 76</w:t>
      </w:r>
      <w:r w:rsidR="000C1A17">
        <w:rPr>
          <w:rFonts w:ascii="Arial" w:hAnsi="Arial" w:cs="Arial"/>
          <w:lang w:val="x-none"/>
        </w:rPr>
        <w:t> </w:t>
      </w:r>
      <w:r w:rsidR="000C1A17" w:rsidRPr="000C1A17">
        <w:rPr>
          <w:rFonts w:ascii="Arial" w:hAnsi="Arial" w:cs="Arial"/>
          <w:lang w:val="x-none"/>
        </w:rPr>
        <w:t>684</w:t>
      </w:r>
      <w:r w:rsidR="000C1A17">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6A5FEF" w:rsidRDefault="00D6259E" w:rsidP="00D6259E">
      <w:pPr>
        <w:pStyle w:val="Odstavecseseznamem"/>
        <w:numPr>
          <w:ilvl w:val="0"/>
          <w:numId w:val="4"/>
        </w:numPr>
        <w:jc w:val="both"/>
        <w:rPr>
          <w:rFonts w:ascii="Arial" w:hAnsi="Arial" w:cs="Arial"/>
          <w:lang w:val="x-none"/>
        </w:rPr>
      </w:pPr>
      <w:r w:rsidRPr="006A5FEF">
        <w:rPr>
          <w:rFonts w:ascii="Arial" w:hAnsi="Arial" w:cs="Arial"/>
        </w:rPr>
        <w:t>Součástí realizace díla jsou tyto činnosti</w:t>
      </w:r>
      <w:r w:rsidRPr="006A5FEF">
        <w:rPr>
          <w:rFonts w:ascii="Arial" w:hAnsi="Arial" w:cs="Arial"/>
          <w:lang w:val="x-none"/>
        </w:rPr>
        <w:t>:</w:t>
      </w:r>
    </w:p>
    <w:p w14:paraId="1256D9DC" w14:textId="24E83B40" w:rsidR="00D6259E" w:rsidRPr="006A5FEF" w:rsidRDefault="00D6259E" w:rsidP="008D4E02">
      <w:pPr>
        <w:pStyle w:val="Odstavecseseznamem"/>
        <w:numPr>
          <w:ilvl w:val="0"/>
          <w:numId w:val="5"/>
        </w:numPr>
        <w:jc w:val="both"/>
        <w:rPr>
          <w:rFonts w:ascii="Arial" w:hAnsi="Arial" w:cs="Arial"/>
          <w:lang w:val="x-none"/>
        </w:rPr>
      </w:pPr>
      <w:r w:rsidRPr="006A5FEF">
        <w:rPr>
          <w:rFonts w:ascii="Arial" w:hAnsi="Arial" w:cs="Arial"/>
        </w:rPr>
        <w:t>Z</w:t>
      </w:r>
      <w:r w:rsidRPr="006A5FEF">
        <w:rPr>
          <w:rFonts w:ascii="Arial" w:hAnsi="Arial" w:cs="Arial"/>
          <w:lang w:val="x-none"/>
        </w:rPr>
        <w:t>ajištění dodávek materiálů a zařízení nezbytných pro řádné dokončení díla</w:t>
      </w:r>
      <w:r w:rsidRPr="006A5FEF">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6A5FEF">
        <w:rPr>
          <w:rFonts w:ascii="Arial" w:hAnsi="Arial" w:cs="Arial"/>
        </w:rPr>
        <w:t>P</w:t>
      </w:r>
      <w:r w:rsidRPr="006A5FEF">
        <w:rPr>
          <w:rFonts w:ascii="Arial" w:hAnsi="Arial" w:cs="Arial"/>
          <w:lang w:val="x-none"/>
        </w:rPr>
        <w:t xml:space="preserve">rovedení všech činností souvisejících s provedením </w:t>
      </w:r>
      <w:r w:rsidRPr="006A5FEF">
        <w:rPr>
          <w:rFonts w:ascii="Arial" w:hAnsi="Arial" w:cs="Arial"/>
        </w:rPr>
        <w:t>díla</w:t>
      </w:r>
      <w:r w:rsidRPr="006A5FEF">
        <w:rPr>
          <w:rFonts w:ascii="Arial" w:hAnsi="Arial" w:cs="Arial"/>
          <w:lang w:val="x-none"/>
        </w:rPr>
        <w:t xml:space="preserve"> nezbytných pro řádné dokončení</w:t>
      </w:r>
      <w:r w:rsidRPr="00594BBC">
        <w:rPr>
          <w:rFonts w:ascii="Arial" w:hAnsi="Arial" w:cs="Arial"/>
          <w:lang w:val="x-none"/>
        </w:rPr>
        <w:t xml:space="preserve">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2CE4A7F"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00247B15" w:rsidR="00D6259E" w:rsidRPr="00FC7304" w:rsidRDefault="00FC7304" w:rsidP="00FC7304">
      <w:pPr>
        <w:pStyle w:val="Odstavecseseznamem"/>
        <w:ind w:left="1571"/>
        <w:jc w:val="both"/>
        <w:rPr>
          <w:rFonts w:ascii="Arial" w:hAnsi="Arial" w:cs="Arial"/>
          <w:lang w:val="x-none"/>
        </w:rPr>
      </w:pPr>
      <w:r w:rsidRPr="00FF4DB0">
        <w:rPr>
          <w:rFonts w:ascii="Arial" w:hAnsi="Arial" w:cs="Arial"/>
        </w:rPr>
        <w:t>Prověření</w:t>
      </w:r>
      <w:r w:rsidRPr="00FF4DB0">
        <w:t xml:space="preserve"> </w:t>
      </w:r>
      <w:r w:rsidRPr="00FF4DB0">
        <w:rPr>
          <w:rFonts w:ascii="Arial" w:hAnsi="Arial" w:cs="Arial"/>
        </w:rPr>
        <w:t>mocnosti finální vrstvy kontrolními vrty provedenými na své náklady, v</w:t>
      </w:r>
      <w:del w:id="8" w:author="Králová Alžběta Ing." w:date="2023-02-17T08:48:00Z">
        <w:r w:rsidR="0060148E" w:rsidRPr="00FF4DB0" w:rsidDel="00DA3E16">
          <w:rPr>
            <w:rFonts w:ascii="Arial" w:hAnsi="Arial" w:cs="Arial"/>
          </w:rPr>
          <w:delText> </w:delText>
        </w:r>
      </w:del>
      <w:ins w:id="9" w:author="Králová Alžběta Ing." w:date="2023-02-17T08:48:00Z">
        <w:r w:rsidR="00DA3E16" w:rsidRPr="00FF4DB0">
          <w:rPr>
            <w:rFonts w:ascii="Arial" w:hAnsi="Arial" w:cs="Arial"/>
          </w:rPr>
          <w:t> </w:t>
        </w:r>
      </w:ins>
      <w:r w:rsidRPr="00FF4DB0">
        <w:rPr>
          <w:rFonts w:ascii="Arial" w:hAnsi="Arial" w:cs="Arial"/>
        </w:rPr>
        <w:t>místech</w:t>
      </w:r>
      <w:ins w:id="10" w:author="Králová Alžběta Ing." w:date="2023-02-17T08:48:00Z">
        <w:r w:rsidR="00DA3E16" w:rsidRPr="00FF4DB0">
          <w:rPr>
            <w:rFonts w:ascii="Arial" w:hAnsi="Arial" w:cs="Arial"/>
          </w:rPr>
          <w:t>,</w:t>
        </w:r>
      </w:ins>
      <w:r w:rsidRPr="00FF4DB0">
        <w:rPr>
          <w:rFonts w:ascii="Arial" w:hAnsi="Arial" w:cs="Arial"/>
        </w:rPr>
        <w:t xml:space="preserve"> kde určí objednatel, a to nejméně 2x na 500 m délky u cest s povrchem z asfaltové směsi.</w:t>
      </w:r>
      <w:bookmarkEnd w:id="7"/>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039A3A2" w:rsidR="00D6259E" w:rsidRPr="00594BBC" w:rsidRDefault="00D6259E" w:rsidP="00D6259E">
      <w:pPr>
        <w:pStyle w:val="Odstavecseseznamem"/>
        <w:numPr>
          <w:ilvl w:val="0"/>
          <w:numId w:val="4"/>
        </w:numPr>
        <w:jc w:val="both"/>
        <w:rPr>
          <w:rFonts w:ascii="Arial" w:hAnsi="Arial" w:cs="Arial"/>
          <w:i/>
          <w:lang w:val="x-none"/>
        </w:rPr>
      </w:pPr>
      <w:bookmarkStart w:id="11"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3C159E" w:rsidRPr="003C159E">
        <w:rPr>
          <w:rFonts w:ascii="Arial" w:hAnsi="Arial" w:cs="Arial"/>
        </w:rPr>
        <w:t>Městským úřadem Luhačovice, Odborem dopravy dne 6. 5. 2022 pod č.j.: MULU-24191/2022/26/</w:t>
      </w:r>
      <w:proofErr w:type="spellStart"/>
      <w:r w:rsidR="003C159E" w:rsidRPr="003C159E">
        <w:rPr>
          <w:rFonts w:ascii="Arial" w:hAnsi="Arial" w:cs="Arial"/>
        </w:rPr>
        <w:t>JaM</w:t>
      </w:r>
      <w:proofErr w:type="spellEnd"/>
      <w:r w:rsidR="003C159E" w:rsidRPr="003C159E">
        <w:rPr>
          <w:rFonts w:ascii="Arial" w:hAnsi="Arial" w:cs="Arial"/>
        </w:rPr>
        <w:t>, které nabylo právní moci dne 7. 6. 2022.</w:t>
      </w:r>
    </w:p>
    <w:bookmarkEnd w:id="11"/>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2" w:name="_Ref376425814"/>
      <w:r w:rsidRPr="00594BBC">
        <w:rPr>
          <w:rFonts w:ascii="Arial" w:hAnsi="Arial" w:cs="Arial"/>
          <w:lang w:val="x-none"/>
        </w:rPr>
        <w:lastRenderedPageBreak/>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3" w:name="_Hlk36122845"/>
      <w:bookmarkStart w:id="14" w:name="_Hlk36122353"/>
      <w:bookmarkEnd w:id="12"/>
      <w:r>
        <w:rPr>
          <w:i/>
          <w:iCs/>
          <w:sz w:val="22"/>
          <w:szCs w:val="22"/>
        </w:rPr>
        <w:t>(Cena bude uváděna na haléře, tj. na 2 desetinná místa)</w:t>
      </w:r>
      <w:bookmarkEnd w:id="13"/>
    </w:p>
    <w:bookmarkEnd w:id="14"/>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6"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3EBA9F28" w14:textId="2F68F8FC" w:rsidR="008B56B5" w:rsidRPr="00332074" w:rsidRDefault="008B56B5" w:rsidP="00332074">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6512E703" w14:textId="77777777" w:rsidR="008B56B5" w:rsidRPr="00594E86" w:rsidRDefault="008B56B5" w:rsidP="00332074">
      <w:pPr>
        <w:numPr>
          <w:ilvl w:val="0"/>
          <w:numId w:val="12"/>
        </w:numPr>
        <w:ind w:left="643"/>
        <w:contextualSpacing/>
        <w:jc w:val="both"/>
        <w:rPr>
          <w:rFonts w:ascii="Arial" w:eastAsiaTheme="minorEastAsia" w:hAnsi="Arial" w:cs="Arial"/>
          <w:iCs/>
          <w:lang w:eastAsia="cs-CZ"/>
        </w:rPr>
      </w:pPr>
      <w:bookmarkStart w:id="17" w:name="_Hlk126324833"/>
      <w:bookmarkStart w:id="18" w:name="_Hlk126324772"/>
      <w:r w:rsidRPr="00594E86">
        <w:rPr>
          <w:rFonts w:ascii="Arial" w:eastAsiaTheme="minorEastAsia" w:hAnsi="Arial" w:cs="Arial"/>
          <w:iCs/>
          <w:lang w:eastAsia="cs-CZ"/>
        </w:rPr>
        <w:t>Zhotovitel je oprávněn vystavit faktury za provedení jednotlivých částí díla poté</w:t>
      </w:r>
      <w:bookmarkEnd w:id="17"/>
      <w:r w:rsidRPr="00594E86">
        <w:rPr>
          <w:rFonts w:ascii="Arial" w:eastAsiaTheme="minorEastAsia" w:hAnsi="Arial" w:cs="Arial"/>
          <w:iCs/>
          <w:lang w:eastAsia="cs-CZ"/>
        </w:rPr>
        <w:t xml:space="preserve">, </w:t>
      </w:r>
      <w:bookmarkEnd w:id="18"/>
      <w:r w:rsidRPr="00594E86">
        <w:rPr>
          <w:rFonts w:ascii="Arial" w:eastAsiaTheme="minorEastAsia" w:hAnsi="Arial" w:cs="Arial"/>
          <w:iCs/>
          <w:lang w:eastAsia="cs-CZ"/>
        </w:rPr>
        <w:t xml:space="preserve">co dokončí a objednateli předá řádně dokončené části díla vymezené dle uzlových bodů stanovených v čl. V. odst. 5 této smlouvy, a to na základě zhotovitelem vyhotoveného a objednatelem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nejdéle do 20.11. příslušného roku a bude označena textem „konečná“. </w:t>
      </w:r>
    </w:p>
    <w:p w14:paraId="4610C934" w14:textId="5EBD8A33" w:rsidR="00F56592" w:rsidRPr="00594E86" w:rsidRDefault="008B56B5" w:rsidP="00332074">
      <w:pPr>
        <w:spacing w:after="0"/>
        <w:ind w:left="643"/>
        <w:jc w:val="both"/>
        <w:rPr>
          <w:rFonts w:ascii="Arial" w:eastAsiaTheme="minorEastAsia" w:hAnsi="Arial" w:cs="Arial"/>
          <w:iCs/>
          <w:lang w:eastAsia="cs-CZ"/>
        </w:rPr>
      </w:pPr>
      <w:r w:rsidRPr="00594E86">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 potvrzených soupisů provedených prací, a to i mimo rámec dokončených uzlových bodů. Faktura musí být objednateli doručena nejpozději do 20.11. příslušného roku.</w:t>
      </w: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9" w:name="_Hlk13050286"/>
      <w:r w:rsidR="0029535F" w:rsidRPr="0091603E">
        <w:rPr>
          <w:rFonts w:ascii="Arial" w:hAnsi="Arial" w:cs="Arial"/>
        </w:rPr>
        <w:t>uvedeny dle SoD</w:t>
      </w:r>
      <w:r w:rsidR="0029535F" w:rsidRPr="0091603E">
        <w:rPr>
          <w:rFonts w:ascii="Arial" w:hAnsi="Arial" w:cs="Arial"/>
          <w:lang w:val="x-none"/>
        </w:rPr>
        <w:t>.</w:t>
      </w:r>
      <w:bookmarkEnd w:id="19"/>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1AD6717B" w:rsidR="00CC70FE" w:rsidRPr="00594BBC" w:rsidRDefault="00CC70FE" w:rsidP="00F26DA0">
      <w:pPr>
        <w:pStyle w:val="Odstavecseseznamem"/>
        <w:jc w:val="both"/>
        <w:rPr>
          <w:rFonts w:ascii="Arial" w:hAnsi="Arial" w:cs="Arial"/>
        </w:rPr>
      </w:pPr>
      <w:r w:rsidRPr="00594BBC">
        <w:rPr>
          <w:rFonts w:ascii="Arial" w:hAnsi="Arial" w:cs="Arial"/>
        </w:rPr>
        <w:t>Konečný příjemce:</w:t>
      </w:r>
      <w:r w:rsidR="00F56592">
        <w:rPr>
          <w:rFonts w:ascii="Arial" w:hAnsi="Arial" w:cs="Arial"/>
        </w:rPr>
        <w:t xml:space="preserve"> </w:t>
      </w:r>
      <w:r w:rsidR="003A56BF">
        <w:rPr>
          <w:rFonts w:ascii="Arial" w:hAnsi="Arial" w:cs="Arial"/>
        </w:rPr>
        <w:t xml:space="preserve">Státní pozemkový úřad, Krajský pozemkový úřad pro Zlínský kraj, </w:t>
      </w:r>
      <w:ins w:id="20" w:author="Gardavská Jitka Mgr." w:date="2023-04-24T12:46:00Z">
        <w:r w:rsidR="004C4A86">
          <w:rPr>
            <w:rFonts w:ascii="Arial" w:hAnsi="Arial" w:cs="Arial"/>
          </w:rPr>
          <w:t xml:space="preserve">Pobočka Zlín, </w:t>
        </w:r>
      </w:ins>
      <w:proofErr w:type="spellStart"/>
      <w:r w:rsidR="003A56BF">
        <w:rPr>
          <w:rFonts w:ascii="Arial" w:hAnsi="Arial" w:cs="Arial"/>
        </w:rPr>
        <w:t>Zarámí</w:t>
      </w:r>
      <w:proofErr w:type="spellEnd"/>
      <w:r w:rsidR="003A56BF">
        <w:rPr>
          <w:rFonts w:ascii="Arial" w:hAnsi="Arial" w:cs="Arial"/>
        </w:rPr>
        <w:t xml:space="preserve"> 88, 760 41 Zlín.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21"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21"/>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69AB9F93" w:rsidR="00E6175B" w:rsidRPr="00883245"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w:t>
      </w:r>
      <w:r w:rsidRPr="00F56592">
        <w:rPr>
          <w:rFonts w:ascii="Arial" w:hAnsi="Arial" w:cs="Arial"/>
        </w:rPr>
        <w:lastRenderedPageBreak/>
        <w:t xml:space="preserve">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956A091" w14:textId="60BC3FB4" w:rsidR="002239DD" w:rsidRPr="00883245" w:rsidRDefault="002239DD" w:rsidP="00883245">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060FE67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Lhůta pro předání a převzetí staveniště:</w:t>
      </w:r>
      <w:r w:rsidR="0054085F">
        <w:rPr>
          <w:rFonts w:ascii="Arial" w:eastAsiaTheme="minorEastAsia" w:hAnsi="Arial" w:cs="Arial"/>
          <w:lang w:eastAsia="cs-CZ"/>
        </w:rPr>
        <w:t xml:space="preserve"> </w:t>
      </w:r>
      <w:r w:rsidR="0054085F">
        <w:rPr>
          <w:rFonts w:ascii="Arial" w:eastAsiaTheme="minorEastAsia" w:hAnsi="Arial" w:cs="Arial"/>
          <w:lang w:eastAsia="cs-CZ"/>
        </w:rPr>
        <w:tab/>
      </w:r>
      <w:r w:rsidR="0054085F">
        <w:rPr>
          <w:rFonts w:ascii="Arial" w:eastAsiaTheme="minorEastAsia" w:hAnsi="Arial" w:cs="Arial"/>
          <w:lang w:eastAsia="cs-CZ"/>
        </w:rPr>
        <w:tab/>
      </w:r>
      <w:r w:rsidR="0054085F">
        <w:rPr>
          <w:rFonts w:ascii="Arial" w:eastAsiaTheme="minorEastAsia" w:hAnsi="Arial" w:cs="Arial"/>
          <w:lang w:eastAsia="cs-CZ"/>
        </w:rPr>
        <w:tab/>
        <w:t xml:space="preserve">        </w:t>
      </w:r>
      <w:r w:rsidR="0054085F">
        <w:rPr>
          <w:rFonts w:ascii="Arial" w:eastAsiaTheme="minorEastAsia" w:hAnsi="Arial" w:cs="Arial"/>
          <w:b/>
          <w:lang w:eastAsia="cs-CZ"/>
        </w:rPr>
        <w:t xml:space="preserve">5 </w:t>
      </w:r>
      <w:r w:rsidR="0054085F"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58A313CE"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54085F">
        <w:rPr>
          <w:rFonts w:ascii="Arial" w:eastAsiaTheme="minorEastAsia" w:hAnsi="Arial" w:cs="Arial"/>
          <w:lang w:eastAsia="cs-CZ"/>
        </w:rPr>
        <w:tab/>
      </w:r>
      <w:r w:rsidR="0054085F">
        <w:rPr>
          <w:rFonts w:ascii="Arial" w:eastAsiaTheme="minorEastAsia" w:hAnsi="Arial" w:cs="Arial"/>
          <w:lang w:eastAsia="cs-CZ"/>
        </w:rPr>
        <w:tab/>
      </w:r>
      <w:r w:rsidR="0054085F">
        <w:rPr>
          <w:rFonts w:ascii="Arial" w:eastAsiaTheme="minorEastAsia" w:hAnsi="Arial" w:cs="Arial"/>
          <w:lang w:eastAsia="cs-CZ"/>
        </w:rPr>
        <w:tab/>
        <w:t xml:space="preserve">      </w:t>
      </w:r>
      <w:r w:rsidR="0054085F">
        <w:rPr>
          <w:rFonts w:ascii="Arial" w:eastAsiaTheme="minorEastAsia" w:hAnsi="Arial" w:cs="Arial"/>
          <w:b/>
          <w:lang w:eastAsia="cs-CZ"/>
        </w:rPr>
        <w:t xml:space="preserve">10 </w:t>
      </w:r>
      <w:r w:rsidR="0054085F" w:rsidRPr="002239DD">
        <w:rPr>
          <w:rFonts w:ascii="Arial" w:eastAsiaTheme="minorEastAsia" w:hAnsi="Arial" w:cs="Arial"/>
          <w:b/>
          <w:bCs/>
          <w:lang w:eastAsia="cs-CZ"/>
        </w:rPr>
        <w:t>dnů od nabytí účinnosti smlouvy</w:t>
      </w:r>
    </w:p>
    <w:p w14:paraId="15DD5EAD" w14:textId="1B03EC79"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6C7751">
        <w:rPr>
          <w:rFonts w:ascii="Arial" w:eastAsiaTheme="minorEastAsia" w:hAnsi="Arial" w:cs="Arial"/>
          <w:lang w:eastAsia="cs-CZ"/>
        </w:rPr>
        <w:tab/>
      </w:r>
      <w:r w:rsidR="006C7751">
        <w:rPr>
          <w:rFonts w:ascii="Arial" w:eastAsiaTheme="minorEastAsia" w:hAnsi="Arial" w:cs="Arial"/>
          <w:lang w:eastAsia="cs-CZ"/>
        </w:rPr>
        <w:tab/>
      </w:r>
      <w:r w:rsidR="006C7751">
        <w:rPr>
          <w:rFonts w:ascii="Arial" w:eastAsiaTheme="minorEastAsia" w:hAnsi="Arial" w:cs="Arial"/>
          <w:b/>
          <w:lang w:eastAsia="cs-CZ"/>
        </w:rPr>
        <w:t>20.11.2023</w:t>
      </w:r>
    </w:p>
    <w:p w14:paraId="6885C246" w14:textId="3361298C" w:rsidR="002239DD" w:rsidRPr="002239DD" w:rsidRDefault="002239DD" w:rsidP="002239DD">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6C7751">
        <w:rPr>
          <w:rFonts w:ascii="Arial" w:eastAsiaTheme="minorEastAsia" w:hAnsi="Arial" w:cs="Arial"/>
          <w:lang w:eastAsia="cs-CZ"/>
        </w:rPr>
        <w:tab/>
      </w:r>
      <w:r w:rsidR="00A73FAC">
        <w:rPr>
          <w:rFonts w:ascii="Arial" w:eastAsiaTheme="minorEastAsia" w:hAnsi="Arial" w:cs="Arial"/>
          <w:b/>
          <w:lang w:eastAsia="cs-CZ"/>
        </w:rPr>
        <w:t>3</w:t>
      </w:r>
      <w:r w:rsidR="006C7751">
        <w:rPr>
          <w:rFonts w:ascii="Arial" w:eastAsiaTheme="minorEastAsia" w:hAnsi="Arial" w:cs="Arial"/>
          <w:b/>
          <w:lang w:eastAsia="cs-CZ"/>
        </w:rPr>
        <w:t>0.01.2024</w:t>
      </w:r>
    </w:p>
    <w:p w14:paraId="6E7AF6CE" w14:textId="77777777" w:rsidR="002239DD" w:rsidRPr="002239DD" w:rsidRDefault="002239DD" w:rsidP="002239DD">
      <w:pPr>
        <w:ind w:left="720"/>
        <w:contextualSpacing/>
        <w:jc w:val="both"/>
        <w:rPr>
          <w:rFonts w:ascii="Arial" w:eastAsiaTheme="minorEastAsia" w:hAnsi="Arial" w:cs="Arial"/>
          <w:i/>
          <w:highlight w:val="yellow"/>
          <w:lang w:eastAsia="cs-CZ"/>
        </w:rPr>
      </w:pPr>
    </w:p>
    <w:p w14:paraId="0C0B085A"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 xml:space="preserve">Zhotovitel se dále zavazuje provést dílo ve lhůtách uvedených v podrobném časovém harmonogramu postupu prací, jež zhotovitel uvedl jako součást své nabídky a který je pro zhotovitele závazný. Dřívější plnění je možné. Tento závazný podrobný </w:t>
      </w:r>
      <w:r w:rsidRPr="002239DD">
        <w:rPr>
          <w:rFonts w:ascii="Arial" w:eastAsiaTheme="minorEastAsia" w:hAnsi="Arial" w:cs="Arial"/>
          <w:lang w:eastAsia="cs-CZ"/>
        </w:rPr>
        <w:lastRenderedPageBreak/>
        <w:t>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3A58081B"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7F3BA4E4" w14:textId="08108634" w:rsidR="001A0ACE" w:rsidRPr="005E2124" w:rsidRDefault="001A0ACE" w:rsidP="001A0ACE">
      <w:pPr>
        <w:ind w:left="720"/>
        <w:contextualSpacing/>
        <w:jc w:val="both"/>
        <w:rPr>
          <w:rFonts w:ascii="Arial" w:eastAsiaTheme="minorEastAsia" w:hAnsi="Arial" w:cs="Arial"/>
          <w:u w:val="single"/>
          <w:lang w:eastAsia="cs-CZ"/>
        </w:rPr>
      </w:pPr>
      <w:bookmarkStart w:id="22" w:name="_Hlk125718798"/>
      <w:r w:rsidRPr="005E2124">
        <w:rPr>
          <w:rFonts w:ascii="Arial" w:eastAsiaTheme="minorEastAsia" w:hAnsi="Arial" w:cs="Arial"/>
          <w:u w:val="single"/>
          <w:lang w:eastAsia="cs-CZ"/>
        </w:rPr>
        <w:t>Termín plnění 30.</w:t>
      </w:r>
      <w:r>
        <w:rPr>
          <w:rFonts w:ascii="Arial" w:eastAsiaTheme="minorEastAsia" w:hAnsi="Arial" w:cs="Arial"/>
          <w:u w:val="single"/>
          <w:lang w:eastAsia="cs-CZ"/>
        </w:rPr>
        <w:t>08</w:t>
      </w:r>
      <w:r w:rsidRPr="005E2124">
        <w:rPr>
          <w:rFonts w:ascii="Arial" w:eastAsiaTheme="minorEastAsia" w:hAnsi="Arial" w:cs="Arial"/>
          <w:u w:val="single"/>
          <w:lang w:eastAsia="cs-CZ"/>
        </w:rPr>
        <w:t>.2023:</w:t>
      </w:r>
    </w:p>
    <w:p w14:paraId="2E31B302" w14:textId="4BE05993" w:rsidR="001A0ACE" w:rsidRPr="005E2124" w:rsidRDefault="001A0ACE" w:rsidP="001A0ACE">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SO 1</w:t>
      </w:r>
      <w:r w:rsidR="004F585F">
        <w:rPr>
          <w:rFonts w:ascii="Arial" w:eastAsiaTheme="minorEastAsia" w:hAnsi="Arial" w:cs="Arial"/>
          <w:lang w:eastAsia="cs-CZ"/>
        </w:rPr>
        <w:t>01</w:t>
      </w:r>
      <w:r w:rsidRPr="005E2124">
        <w:rPr>
          <w:rFonts w:ascii="Arial" w:eastAsiaTheme="minorEastAsia" w:hAnsi="Arial" w:cs="Arial"/>
          <w:lang w:eastAsia="cs-CZ"/>
        </w:rPr>
        <w:t xml:space="preserve"> </w:t>
      </w:r>
      <w:r w:rsidR="004F585F">
        <w:rPr>
          <w:rFonts w:ascii="Arial" w:eastAsiaTheme="minorEastAsia" w:hAnsi="Arial" w:cs="Arial"/>
          <w:lang w:eastAsia="cs-CZ"/>
        </w:rPr>
        <w:t>Polní cesta C1</w:t>
      </w:r>
      <w:r w:rsidRPr="005E2124">
        <w:rPr>
          <w:rFonts w:ascii="Arial" w:eastAsiaTheme="minorEastAsia" w:hAnsi="Arial" w:cs="Arial"/>
          <w:lang w:eastAsia="cs-CZ"/>
        </w:rPr>
        <w:t xml:space="preserve"> </w:t>
      </w:r>
      <w:r w:rsidRPr="005E2124">
        <w:rPr>
          <w:rFonts w:ascii="Arial" w:eastAsiaTheme="minorEastAsia" w:hAnsi="Arial" w:cs="Arial"/>
          <w:lang w:eastAsia="cs-CZ"/>
        </w:rPr>
        <w:tab/>
        <w:t xml:space="preserve">v objemu </w:t>
      </w:r>
      <w:r w:rsidR="00466CEC">
        <w:rPr>
          <w:rFonts w:ascii="Arial" w:eastAsiaTheme="minorEastAsia" w:hAnsi="Arial" w:cs="Arial"/>
          <w:lang w:eastAsia="cs-CZ"/>
        </w:rPr>
        <w:t>50</w:t>
      </w:r>
      <w:r w:rsidRPr="005E2124">
        <w:rPr>
          <w:rFonts w:ascii="Arial" w:eastAsiaTheme="minorEastAsia" w:hAnsi="Arial" w:cs="Arial"/>
          <w:lang w:eastAsia="cs-CZ"/>
        </w:rPr>
        <w:t>%</w:t>
      </w:r>
    </w:p>
    <w:p w14:paraId="43AD0C73" w14:textId="3FE02193" w:rsidR="001A0ACE" w:rsidRPr="005E2124" w:rsidRDefault="001A0ACE" w:rsidP="001A0ACE">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t>SO 1</w:t>
      </w:r>
      <w:r w:rsidR="004F585F">
        <w:rPr>
          <w:rFonts w:ascii="Arial" w:eastAsiaTheme="minorEastAsia" w:hAnsi="Arial" w:cs="Arial"/>
          <w:lang w:eastAsia="cs-CZ"/>
        </w:rPr>
        <w:t>02 Polní cesta C2</w:t>
      </w:r>
      <w:r w:rsidR="00C403AA">
        <w:rPr>
          <w:rFonts w:ascii="Arial" w:eastAsiaTheme="minorEastAsia" w:hAnsi="Arial" w:cs="Arial"/>
          <w:lang w:eastAsia="cs-CZ"/>
        </w:rPr>
        <w:tab/>
      </w:r>
      <w:r w:rsidRPr="005E2124">
        <w:rPr>
          <w:rFonts w:ascii="Arial" w:eastAsiaTheme="minorEastAsia" w:hAnsi="Arial" w:cs="Arial"/>
          <w:lang w:eastAsia="cs-CZ"/>
        </w:rPr>
        <w:t xml:space="preserve">v objemu </w:t>
      </w:r>
      <w:r w:rsidR="00466CEC">
        <w:rPr>
          <w:rFonts w:ascii="Arial" w:eastAsiaTheme="minorEastAsia" w:hAnsi="Arial" w:cs="Arial"/>
          <w:lang w:eastAsia="cs-CZ"/>
        </w:rPr>
        <w:t>20</w:t>
      </w:r>
      <w:r w:rsidRPr="005E2124">
        <w:rPr>
          <w:rFonts w:ascii="Arial" w:eastAsiaTheme="minorEastAsia" w:hAnsi="Arial" w:cs="Arial"/>
          <w:lang w:eastAsia="cs-CZ"/>
        </w:rPr>
        <w:t>%</w:t>
      </w:r>
    </w:p>
    <w:p w14:paraId="0378B5DB" w14:textId="69C3A069" w:rsidR="00466CEC" w:rsidRPr="005E2124" w:rsidRDefault="00466CEC" w:rsidP="00466CEC">
      <w:pPr>
        <w:ind w:left="720"/>
        <w:contextualSpacing/>
        <w:jc w:val="both"/>
        <w:rPr>
          <w:rFonts w:ascii="Arial" w:eastAsiaTheme="minorEastAsia" w:hAnsi="Arial" w:cs="Arial"/>
          <w:u w:val="single"/>
          <w:lang w:eastAsia="cs-CZ"/>
        </w:rPr>
      </w:pPr>
      <w:r w:rsidRPr="005E2124">
        <w:rPr>
          <w:rFonts w:ascii="Arial" w:eastAsiaTheme="minorEastAsia" w:hAnsi="Arial" w:cs="Arial"/>
          <w:u w:val="single"/>
          <w:lang w:eastAsia="cs-CZ"/>
        </w:rPr>
        <w:t>Termín plnění 30.</w:t>
      </w:r>
      <w:r>
        <w:rPr>
          <w:rFonts w:ascii="Arial" w:eastAsiaTheme="minorEastAsia" w:hAnsi="Arial" w:cs="Arial"/>
          <w:u w:val="single"/>
          <w:lang w:eastAsia="cs-CZ"/>
        </w:rPr>
        <w:t>0</w:t>
      </w:r>
      <w:r>
        <w:rPr>
          <w:rFonts w:ascii="Arial" w:eastAsiaTheme="minorEastAsia" w:hAnsi="Arial" w:cs="Arial"/>
          <w:u w:val="single"/>
          <w:lang w:eastAsia="cs-CZ"/>
        </w:rPr>
        <w:t>9</w:t>
      </w:r>
      <w:r w:rsidRPr="005E2124">
        <w:rPr>
          <w:rFonts w:ascii="Arial" w:eastAsiaTheme="minorEastAsia" w:hAnsi="Arial" w:cs="Arial"/>
          <w:u w:val="single"/>
          <w:lang w:eastAsia="cs-CZ"/>
        </w:rPr>
        <w:t>.2023:</w:t>
      </w:r>
    </w:p>
    <w:p w14:paraId="48E53B18" w14:textId="648CCA87" w:rsidR="00466CEC" w:rsidRPr="005E2124" w:rsidRDefault="00466CEC" w:rsidP="00466CEC">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r>
      <w:r w:rsidR="00C403AA" w:rsidRPr="005E2124">
        <w:rPr>
          <w:rFonts w:ascii="Arial" w:eastAsiaTheme="minorEastAsia" w:hAnsi="Arial" w:cs="Arial"/>
          <w:lang w:eastAsia="cs-CZ"/>
        </w:rPr>
        <w:t>SO 1</w:t>
      </w:r>
      <w:r w:rsidR="00C403AA">
        <w:rPr>
          <w:rFonts w:ascii="Arial" w:eastAsiaTheme="minorEastAsia" w:hAnsi="Arial" w:cs="Arial"/>
          <w:lang w:eastAsia="cs-CZ"/>
        </w:rPr>
        <w:t>01</w:t>
      </w:r>
      <w:r w:rsidR="00C403AA" w:rsidRPr="005E2124">
        <w:rPr>
          <w:rFonts w:ascii="Arial" w:eastAsiaTheme="minorEastAsia" w:hAnsi="Arial" w:cs="Arial"/>
          <w:lang w:eastAsia="cs-CZ"/>
        </w:rPr>
        <w:t xml:space="preserve"> </w:t>
      </w:r>
      <w:r w:rsidR="00C403AA">
        <w:rPr>
          <w:rFonts w:ascii="Arial" w:eastAsiaTheme="minorEastAsia" w:hAnsi="Arial" w:cs="Arial"/>
          <w:lang w:eastAsia="cs-CZ"/>
        </w:rPr>
        <w:t>Polní cesta C1</w:t>
      </w:r>
      <w:r w:rsidRPr="005E2124">
        <w:rPr>
          <w:rFonts w:ascii="Arial" w:eastAsiaTheme="minorEastAsia" w:hAnsi="Arial" w:cs="Arial"/>
          <w:lang w:eastAsia="cs-CZ"/>
        </w:rPr>
        <w:tab/>
        <w:t xml:space="preserve">v objemu </w:t>
      </w:r>
      <w:r>
        <w:rPr>
          <w:rFonts w:ascii="Arial" w:eastAsiaTheme="minorEastAsia" w:hAnsi="Arial" w:cs="Arial"/>
          <w:lang w:eastAsia="cs-CZ"/>
        </w:rPr>
        <w:t>9</w:t>
      </w:r>
      <w:r>
        <w:rPr>
          <w:rFonts w:ascii="Arial" w:eastAsiaTheme="minorEastAsia" w:hAnsi="Arial" w:cs="Arial"/>
          <w:lang w:eastAsia="cs-CZ"/>
        </w:rPr>
        <w:t>0</w:t>
      </w:r>
      <w:r w:rsidRPr="005E2124">
        <w:rPr>
          <w:rFonts w:ascii="Arial" w:eastAsiaTheme="minorEastAsia" w:hAnsi="Arial" w:cs="Arial"/>
          <w:lang w:eastAsia="cs-CZ"/>
        </w:rPr>
        <w:t>%</w:t>
      </w:r>
    </w:p>
    <w:p w14:paraId="1D18EBD3" w14:textId="7ABD57EA" w:rsidR="00466CEC" w:rsidRPr="005E2124" w:rsidRDefault="00466CEC" w:rsidP="00466CEC">
      <w:pPr>
        <w:ind w:left="720"/>
        <w:contextualSpacing/>
        <w:jc w:val="both"/>
        <w:rPr>
          <w:rFonts w:ascii="Arial" w:eastAsiaTheme="minorEastAsia" w:hAnsi="Arial" w:cs="Arial"/>
          <w:lang w:eastAsia="cs-CZ"/>
        </w:rPr>
      </w:pPr>
      <w:r w:rsidRPr="005E2124">
        <w:rPr>
          <w:rFonts w:ascii="Arial" w:eastAsiaTheme="minorEastAsia" w:hAnsi="Arial" w:cs="Arial"/>
          <w:lang w:eastAsia="cs-CZ"/>
        </w:rPr>
        <w:t xml:space="preserve">rozpracovanost </w:t>
      </w:r>
      <w:r w:rsidRPr="005E2124">
        <w:rPr>
          <w:rFonts w:ascii="Arial" w:eastAsiaTheme="minorEastAsia" w:hAnsi="Arial" w:cs="Arial"/>
          <w:lang w:eastAsia="cs-CZ"/>
        </w:rPr>
        <w:tab/>
      </w:r>
      <w:r w:rsidR="00C403AA" w:rsidRPr="005E2124">
        <w:rPr>
          <w:rFonts w:ascii="Arial" w:eastAsiaTheme="minorEastAsia" w:hAnsi="Arial" w:cs="Arial"/>
          <w:lang w:eastAsia="cs-CZ"/>
        </w:rPr>
        <w:t>SO 1</w:t>
      </w:r>
      <w:r w:rsidR="00C403AA">
        <w:rPr>
          <w:rFonts w:ascii="Arial" w:eastAsiaTheme="minorEastAsia" w:hAnsi="Arial" w:cs="Arial"/>
          <w:lang w:eastAsia="cs-CZ"/>
        </w:rPr>
        <w:t>02 Polní cesta C2</w:t>
      </w:r>
      <w:r w:rsidRPr="005E2124">
        <w:rPr>
          <w:rFonts w:ascii="Arial" w:eastAsiaTheme="minorEastAsia" w:hAnsi="Arial" w:cs="Arial"/>
          <w:lang w:eastAsia="cs-CZ"/>
        </w:rPr>
        <w:tab/>
        <w:t xml:space="preserve">v objemu </w:t>
      </w:r>
      <w:r>
        <w:rPr>
          <w:rFonts w:ascii="Arial" w:eastAsiaTheme="minorEastAsia" w:hAnsi="Arial" w:cs="Arial"/>
          <w:lang w:eastAsia="cs-CZ"/>
        </w:rPr>
        <w:t>6</w:t>
      </w:r>
      <w:r>
        <w:rPr>
          <w:rFonts w:ascii="Arial" w:eastAsiaTheme="minorEastAsia" w:hAnsi="Arial" w:cs="Arial"/>
          <w:lang w:eastAsia="cs-CZ"/>
        </w:rPr>
        <w:t>0</w:t>
      </w:r>
      <w:r w:rsidRPr="005E2124">
        <w:rPr>
          <w:rFonts w:ascii="Arial" w:eastAsiaTheme="minorEastAsia" w:hAnsi="Arial" w:cs="Arial"/>
          <w:lang w:eastAsia="cs-CZ"/>
        </w:rPr>
        <w:t>%</w:t>
      </w:r>
    </w:p>
    <w:p w14:paraId="708961EF" w14:textId="77777777" w:rsidR="002239DD" w:rsidRPr="002239DD" w:rsidRDefault="002239DD" w:rsidP="00873D88">
      <w:pPr>
        <w:contextualSpacing/>
        <w:jc w:val="both"/>
        <w:rPr>
          <w:rFonts w:ascii="Arial" w:eastAsiaTheme="minorEastAsia" w:hAnsi="Arial" w:cs="Arial"/>
          <w:lang w:eastAsia="cs-CZ"/>
        </w:rPr>
      </w:pPr>
    </w:p>
    <w:bookmarkEnd w:id="22"/>
    <w:p w14:paraId="617EF78C" w14:textId="77777777" w:rsidR="002239DD" w:rsidRPr="002239DD" w:rsidRDefault="002239DD" w:rsidP="002239DD">
      <w:pPr>
        <w:ind w:left="720"/>
        <w:contextualSpacing/>
        <w:jc w:val="both"/>
        <w:rPr>
          <w:rFonts w:ascii="Arial" w:eastAsiaTheme="minorEastAsia" w:hAnsi="Arial" w:cs="Arial"/>
          <w:lang w:eastAsia="cs-CZ"/>
        </w:rPr>
      </w:pPr>
      <w:r w:rsidRPr="002239DD">
        <w:rPr>
          <w:rFonts w:ascii="Arial" w:eastAsiaTheme="minorEastAsia" w:hAnsi="Arial" w:cs="Arial"/>
          <w:lang w:eastAsia="cs-CZ"/>
        </w:rPr>
        <w:t>6. 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3"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3"/>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4" w:name="_Hlk36121733"/>
      <w:r w:rsidR="001B686F" w:rsidRPr="008C7AB0">
        <w:rPr>
          <w:rFonts w:ascii="Arial" w:hAnsi="Arial" w:cs="Arial"/>
        </w:rPr>
        <w:t>vad a nedodělků z přejímacího řízení nebo vydáním kolaudačního souhlasu (rozhodující je okolnost, která nastane dříve).</w:t>
      </w:r>
      <w:bookmarkEnd w:id="24"/>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w:t>
      </w:r>
      <w:r w:rsidRPr="00594BBC">
        <w:rPr>
          <w:rFonts w:ascii="Arial" w:hAnsi="Arial" w:cs="Arial"/>
          <w:lang w:val="x-none"/>
        </w:rPr>
        <w:lastRenderedPageBreak/>
        <w:t xml:space="preserve">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5"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5"/>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w:t>
      </w:r>
      <w:r w:rsidRPr="00594BBC">
        <w:rPr>
          <w:rFonts w:ascii="Arial" w:hAnsi="Arial" w:cs="Arial"/>
          <w:lang w:val="x-none"/>
        </w:rPr>
        <w:lastRenderedPageBreak/>
        <w:t xml:space="preserve">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doloží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C1FF83D"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373AA1">
        <w:rPr>
          <w:rFonts w:ascii="Arial" w:hAnsi="Arial" w:cs="Arial"/>
        </w:rPr>
        <w:t xml:space="preserve">výši </w:t>
      </w:r>
      <w:r w:rsidR="00373AA1" w:rsidRPr="00373AA1">
        <w:rPr>
          <w:rFonts w:ascii="Arial" w:hAnsi="Arial" w:cs="Arial"/>
          <w:b/>
        </w:rPr>
        <w:t>17 220 000</w:t>
      </w:r>
      <w:r w:rsidRPr="00373AA1">
        <w:rPr>
          <w:rFonts w:ascii="Arial" w:hAnsi="Arial" w:cs="Arial"/>
          <w:b/>
        </w:rPr>
        <w:t xml:space="preserve"> </w:t>
      </w:r>
      <w:r w:rsidRPr="00373AA1">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FF70C4">
      <w:pPr>
        <w:spacing w:after="0"/>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Staveniště bude předáno ve lhůtě podle čl. V. odst. 4 písm. a) smlouvy. O předání a převzetí staveniště vyhotoví objednatel písemný protokol, který obě smluvní strany podepíší. Součástí protokolu bude zhotovitelem zpracovaný časový harmonogram, který bude datumově konkretizovat lhůty jednotlivých fází stavby uvedené v čl. V odst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ins w:id="28" w:author="Králová Alžběta Ing." w:date="2023-02-16T09:35:00Z">
        <w:r w:rsidR="00F56592">
          <w:rPr>
            <w:rFonts w:ascii="Arial" w:hAnsi="Arial" w:cs="Arial"/>
          </w:rPr>
          <w:t xml:space="preserve"> </w:t>
        </w:r>
      </w:ins>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FE44D54"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347756B3"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Zástupci zhotovitele jsou povinni se zúčastňovat kontrolních dnů.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731EC8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FF70C4">
        <w:rPr>
          <w:rFonts w:ascii="Arial" w:hAnsi="Arial" w:cs="Arial"/>
        </w:rPr>
        <w:t xml:space="preserve"> Zlínský kraj, </w:t>
      </w:r>
      <w:r w:rsidRPr="00594BBC">
        <w:rPr>
          <w:rFonts w:ascii="Arial" w:hAnsi="Arial" w:cs="Arial"/>
          <w:bCs/>
          <w:lang w:val="en-US"/>
        </w:rPr>
        <w:t>Pobočka</w:t>
      </w:r>
      <w:r w:rsidR="00FF70C4">
        <w:rPr>
          <w:rFonts w:ascii="Arial" w:hAnsi="Arial" w:cs="Arial"/>
          <w:bCs/>
          <w:lang w:val="en-US"/>
        </w:rPr>
        <w:t xml:space="preserve"> Zlín, </w:t>
      </w:r>
      <w:proofErr w:type="spellStart"/>
      <w:r w:rsidR="00FF70C4">
        <w:rPr>
          <w:rFonts w:ascii="Arial" w:hAnsi="Arial" w:cs="Arial"/>
          <w:bCs/>
          <w:lang w:val="en-US"/>
        </w:rPr>
        <w:t>Zarámí</w:t>
      </w:r>
      <w:proofErr w:type="spellEnd"/>
      <w:r w:rsidR="00FF70C4">
        <w:rPr>
          <w:rFonts w:ascii="Arial" w:hAnsi="Arial" w:cs="Arial"/>
          <w:bCs/>
          <w:lang w:val="en-US"/>
        </w:rPr>
        <w:t xml:space="preserve"> 88, 760 41 Zlín.</w:t>
      </w:r>
      <w:r w:rsidRPr="00594BBC">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lastRenderedPageBreak/>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31" w:name="_Hlk40281101"/>
      <w:r w:rsidRPr="00F56592">
        <w:rPr>
          <w:rFonts w:ascii="Arial" w:hAnsi="Arial" w:cs="Arial"/>
        </w:rPr>
        <w:t xml:space="preserve">Objednatel je povinen nejpozději do 5 pracovních dnů ode dne </w:t>
      </w:r>
      <w:bookmarkStart w:id="32" w:name="_Hlk18500891"/>
      <w:r w:rsidRPr="00F56592">
        <w:rPr>
          <w:rFonts w:ascii="Arial" w:hAnsi="Arial" w:cs="Arial"/>
        </w:rPr>
        <w:t>nabytí právní moci kolaudačního souhlasu/rozhodnutí zahájit přejímací řízení a řádně v něm pokračovat.</w:t>
      </w:r>
      <w:bookmarkEnd w:id="32"/>
    </w:p>
    <w:bookmarkEnd w:id="31"/>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ins w:id="33" w:author="Králová Alžběta Ing." w:date="2023-02-16T09:37:00Z">
        <w:r w:rsidR="00F56592">
          <w:rPr>
            <w:rFonts w:ascii="Arial" w:hAnsi="Arial" w:cs="Arial"/>
          </w:rPr>
          <w:t xml:space="preserve"> </w:t>
        </w:r>
      </w:ins>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4"/>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w:t>
      </w:r>
      <w:r w:rsidRPr="00594BBC">
        <w:rPr>
          <w:rFonts w:ascii="Arial" w:hAnsi="Arial" w:cs="Arial"/>
        </w:rPr>
        <w:lastRenderedPageBreak/>
        <w:t xml:space="preserve">zhotovitelem odstraněny neprodleně, nedohodnou-li se smluvní strany jinak. </w:t>
      </w:r>
      <w:r w:rsidR="00D515F8">
        <w:rPr>
          <w:rFonts w:ascii="Arial" w:hAnsi="Arial" w:cs="Arial"/>
        </w:rPr>
        <w:t>Lhůta pro</w:t>
      </w:r>
      <w:ins w:id="36" w:author="Králová Alžběta Ing." w:date="2023-02-17T08:44:00Z">
        <w:r w:rsidR="00DA3E16">
          <w:rPr>
            <w:rFonts w:ascii="Arial" w:hAnsi="Arial" w:cs="Arial"/>
          </w:rPr>
          <w:t xml:space="preserve"> </w:t>
        </w:r>
      </w:ins>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26B1E024"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C55D61">
        <w:rPr>
          <w:rFonts w:ascii="Arial" w:hAnsi="Arial" w:cs="Arial"/>
          <w:b/>
          <w:bCs/>
          <w:lang w:val="en-US"/>
        </w:rPr>
        <w:t xml:space="preserve">60 </w:t>
      </w:r>
      <w:r w:rsidR="00F81870" w:rsidRPr="00DC1BEB">
        <w:rPr>
          <w:rFonts w:ascii="Arial" w:hAnsi="Arial" w:cs="Arial"/>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A453E3"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w:t>
      </w:r>
      <w:r w:rsidRPr="00A453E3">
        <w:rPr>
          <w:rFonts w:ascii="Arial" w:hAnsi="Arial" w:cs="Arial"/>
        </w:rPr>
        <w:t>mohou být zjevné nebo skryté. Objednatel je povinen provést kontrolu předmětu díla, co nejdříve po předání, při této kontrole by měl odhalit všechny zjevné vady díla</w:t>
      </w:r>
      <w:r w:rsidR="00BF7E7F" w:rsidRPr="00A453E3">
        <w:rPr>
          <w:rFonts w:ascii="Arial" w:hAnsi="Arial" w:cs="Arial"/>
        </w:rPr>
        <w:t>.</w:t>
      </w:r>
    </w:p>
    <w:p w14:paraId="63DCD631" w14:textId="5890FE6E" w:rsidR="00DC7E4C" w:rsidRPr="00A453E3" w:rsidRDefault="00DC7E4C" w:rsidP="00DC7E4C">
      <w:pPr>
        <w:pStyle w:val="Odstavecseseznamem"/>
        <w:numPr>
          <w:ilvl w:val="0"/>
          <w:numId w:val="31"/>
        </w:numPr>
        <w:jc w:val="both"/>
        <w:rPr>
          <w:rFonts w:ascii="Arial" w:hAnsi="Arial" w:cs="Arial"/>
        </w:rPr>
      </w:pPr>
      <w:bookmarkStart w:id="38" w:name="_Ref376379662"/>
      <w:r w:rsidRPr="00A453E3">
        <w:rPr>
          <w:rFonts w:ascii="Arial" w:hAnsi="Arial" w:cs="Arial"/>
        </w:rPr>
        <w:t xml:space="preserve">Zhotovitel se zavazuje uhradit smluvní pokutu ve výši </w:t>
      </w:r>
      <w:r w:rsidR="00C55D61" w:rsidRPr="00A453E3">
        <w:rPr>
          <w:rFonts w:ascii="Arial" w:hAnsi="Arial" w:cs="Arial"/>
        </w:rPr>
        <w:t>0,5</w:t>
      </w:r>
      <w:r w:rsidR="00A453E3" w:rsidRPr="00A453E3">
        <w:rPr>
          <w:rFonts w:ascii="Arial" w:hAnsi="Arial" w:cs="Arial"/>
        </w:rPr>
        <w:t xml:space="preserve"> %</w:t>
      </w:r>
      <w:r w:rsidRPr="00A453E3">
        <w:rPr>
          <w:rFonts w:ascii="Arial" w:hAnsi="Arial" w:cs="Arial"/>
        </w:rPr>
        <w:t xml:space="preserve"> z celkové ceny díla bez DPH za každý i započatý kalendářní den prodlení </w:t>
      </w:r>
      <w:r w:rsidR="00D515F8" w:rsidRPr="00A453E3">
        <w:rPr>
          <w:rFonts w:ascii="Arial" w:hAnsi="Arial" w:cs="Arial"/>
        </w:rPr>
        <w:t>lhůty</w:t>
      </w:r>
      <w:r w:rsidRPr="00A453E3">
        <w:rPr>
          <w:rFonts w:ascii="Arial" w:hAnsi="Arial" w:cs="Arial"/>
        </w:rPr>
        <w:t xml:space="preserve"> zahájení prací dle této smlouvy.</w:t>
      </w:r>
    </w:p>
    <w:p w14:paraId="2A11F93B" w14:textId="6CCBD93B" w:rsidR="00DC7E4C" w:rsidRPr="00A453E3" w:rsidRDefault="00DC7E4C" w:rsidP="00DC7E4C">
      <w:pPr>
        <w:pStyle w:val="Odstavecseseznamem"/>
        <w:numPr>
          <w:ilvl w:val="0"/>
          <w:numId w:val="31"/>
        </w:numPr>
        <w:jc w:val="both"/>
        <w:rPr>
          <w:rFonts w:ascii="Arial" w:hAnsi="Arial" w:cs="Arial"/>
          <w:i/>
        </w:rPr>
      </w:pPr>
      <w:r w:rsidRPr="00A453E3">
        <w:rPr>
          <w:rFonts w:ascii="Arial" w:hAnsi="Arial" w:cs="Arial"/>
        </w:rPr>
        <w:t xml:space="preserve">Zhotovitel se zavazuje uhradit smluvní pokutu ve výši </w:t>
      </w:r>
      <w:r w:rsidR="00A453E3" w:rsidRPr="00A453E3">
        <w:rPr>
          <w:rFonts w:ascii="Arial" w:hAnsi="Arial" w:cs="Arial"/>
        </w:rPr>
        <w:t>0,1 %</w:t>
      </w:r>
      <w:r w:rsidRPr="00A453E3">
        <w:rPr>
          <w:rFonts w:ascii="Arial" w:hAnsi="Arial" w:cs="Arial"/>
        </w:rPr>
        <w:t xml:space="preserve"> z celkové ceny díla bez DPH</w:t>
      </w:r>
      <w:r w:rsidRPr="00A453E3" w:rsidDel="00275DB5">
        <w:rPr>
          <w:rFonts w:ascii="Arial" w:hAnsi="Arial" w:cs="Arial"/>
        </w:rPr>
        <w:t xml:space="preserve"> </w:t>
      </w:r>
      <w:r w:rsidRPr="00A453E3">
        <w:rPr>
          <w:rFonts w:ascii="Arial" w:hAnsi="Arial" w:cs="Arial"/>
        </w:rPr>
        <w:t xml:space="preserve">za každý i započatý kalendářní den prodlení s dílčími </w:t>
      </w:r>
      <w:r w:rsidR="00D515F8" w:rsidRPr="00A453E3">
        <w:rPr>
          <w:rFonts w:ascii="Arial" w:hAnsi="Arial" w:cs="Arial"/>
        </w:rPr>
        <w:t>lhůtami</w:t>
      </w:r>
      <w:r w:rsidR="00DA3E16" w:rsidRPr="00A453E3">
        <w:rPr>
          <w:rFonts w:ascii="Arial" w:hAnsi="Arial" w:cs="Arial"/>
        </w:rPr>
        <w:t xml:space="preserve"> </w:t>
      </w:r>
      <w:r w:rsidRPr="00A453E3">
        <w:rPr>
          <w:rFonts w:ascii="Arial" w:hAnsi="Arial" w:cs="Arial"/>
        </w:rPr>
        <w:t>jednotlivých fází stavby dle této smlouvy</w:t>
      </w:r>
      <w:r w:rsidRPr="00A453E3">
        <w:rPr>
          <w:rFonts w:ascii="Arial" w:hAnsi="Arial" w:cs="Arial"/>
          <w:i/>
        </w:rPr>
        <w:t xml:space="preserve">. </w:t>
      </w:r>
    </w:p>
    <w:p w14:paraId="0E9327B3" w14:textId="4C646E68" w:rsidR="00DC7E4C" w:rsidRPr="00A453E3" w:rsidRDefault="00DC7E4C" w:rsidP="00DC7E4C">
      <w:pPr>
        <w:pStyle w:val="Odstavecseseznamem"/>
        <w:numPr>
          <w:ilvl w:val="0"/>
          <w:numId w:val="31"/>
        </w:numPr>
        <w:jc w:val="both"/>
        <w:rPr>
          <w:rFonts w:ascii="Arial" w:hAnsi="Arial" w:cs="Arial"/>
        </w:rPr>
      </w:pPr>
      <w:r w:rsidRPr="00A453E3">
        <w:rPr>
          <w:rFonts w:ascii="Arial" w:hAnsi="Arial" w:cs="Arial"/>
        </w:rPr>
        <w:t xml:space="preserve">Zhotovitel se zavazuje uhradit smluvní pokutu ve výši </w:t>
      </w:r>
      <w:r w:rsidR="00A453E3">
        <w:rPr>
          <w:rFonts w:ascii="Arial" w:hAnsi="Arial" w:cs="Arial"/>
        </w:rPr>
        <w:t>0,5 %</w:t>
      </w:r>
      <w:r w:rsidRPr="00A453E3">
        <w:rPr>
          <w:rFonts w:ascii="Arial" w:hAnsi="Arial" w:cs="Arial"/>
        </w:rPr>
        <w:t xml:space="preserve"> z celkové ceny díla bez DPH</w:t>
      </w:r>
      <w:r w:rsidRPr="00A453E3" w:rsidDel="00275DB5">
        <w:rPr>
          <w:rFonts w:ascii="Arial" w:hAnsi="Arial" w:cs="Arial"/>
        </w:rPr>
        <w:t xml:space="preserve"> </w:t>
      </w:r>
      <w:r w:rsidRPr="00A453E3">
        <w:rPr>
          <w:rFonts w:ascii="Arial" w:hAnsi="Arial" w:cs="Arial"/>
        </w:rPr>
        <w:t xml:space="preserve">za každý i započatý kalendářní den prodlení s předáním dokončeného díla dle této smlouvy. </w:t>
      </w:r>
    </w:p>
    <w:p w14:paraId="563B66D0" w14:textId="22BF353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A453E3">
        <w:rPr>
          <w:rFonts w:ascii="Arial" w:hAnsi="Arial" w:cs="Arial"/>
        </w:rPr>
        <w:t>0,5 %</w:t>
      </w:r>
      <w:r w:rsidRPr="00594BBC">
        <w:rPr>
          <w:rFonts w:ascii="Arial" w:hAnsi="Arial" w:cs="Arial"/>
        </w:rPr>
        <w:t xml:space="preserve"> 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3B7246C1" w:rsidR="00DC7E4C" w:rsidRPr="00DC1BEB" w:rsidRDefault="00F81870" w:rsidP="00DC1BEB">
      <w:pPr>
        <w:pStyle w:val="Odstavecseseznamem"/>
        <w:numPr>
          <w:ilvl w:val="0"/>
          <w:numId w:val="31"/>
        </w:numPr>
        <w:jc w:val="both"/>
        <w:rPr>
          <w:rFonts w:ascii="Arial" w:hAnsi="Arial" w:cs="Arial"/>
          <w:lang w:val="x-none"/>
        </w:rPr>
      </w:pPr>
      <w:bookmarkStart w:id="39" w:name="_Hlk72322488"/>
      <w:bookmarkStart w:id="40"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výši </w:t>
      </w:r>
      <w:r w:rsidR="00A453E3">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9"/>
      <w:bookmarkEnd w:id="40"/>
    </w:p>
    <w:bookmarkEnd w:id="38"/>
    <w:p w14:paraId="061323C3" w14:textId="6EFD809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A453E3">
        <w:rPr>
          <w:rFonts w:ascii="Arial" w:hAnsi="Arial" w:cs="Arial"/>
        </w:rPr>
        <w:t xml:space="preserve"> </w:t>
      </w:r>
      <w:r w:rsidRPr="0054723C">
        <w:rPr>
          <w:rFonts w:ascii="Arial" w:hAnsi="Arial" w:cs="Arial"/>
        </w:rPr>
        <w:t>000 Kč, a to za každý jednotlivý případ porušení povinnosti.</w:t>
      </w:r>
    </w:p>
    <w:p w14:paraId="274F9ED2" w14:textId="28308F7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A453E3">
        <w:rPr>
          <w:rFonts w:ascii="Arial" w:hAnsi="Arial" w:cs="Arial"/>
        </w:rPr>
        <w:t> </w:t>
      </w:r>
      <w:r w:rsidRPr="00EE022E">
        <w:rPr>
          <w:rFonts w:ascii="Arial" w:hAnsi="Arial" w:cs="Arial"/>
        </w:rPr>
        <w:t>000</w:t>
      </w:r>
      <w:r w:rsidR="00A453E3">
        <w:rPr>
          <w:rFonts w:ascii="Arial" w:hAnsi="Arial" w:cs="Arial"/>
        </w:rPr>
        <w:t xml:space="preserve"> </w:t>
      </w:r>
      <w:r w:rsidRPr="00EE022E">
        <w:rPr>
          <w:rFonts w:ascii="Arial" w:hAnsi="Arial" w:cs="Arial"/>
        </w:rPr>
        <w:t>Kč bez DPH za každý i započatý den prodlení.</w:t>
      </w:r>
    </w:p>
    <w:p w14:paraId="348CB3DC" w14:textId="0176B49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103BE9">
        <w:rPr>
          <w:rFonts w:ascii="Arial" w:hAnsi="Arial" w:cs="Arial"/>
        </w:rPr>
        <w:t xml:space="preserve">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14DCC309" w14:textId="601682A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103BE9">
        <w:rPr>
          <w:rFonts w:ascii="Arial" w:hAnsi="Arial" w:cs="Arial"/>
        </w:rPr>
        <w:t> </w:t>
      </w:r>
      <w:r w:rsidRPr="00EE022E">
        <w:rPr>
          <w:rFonts w:ascii="Arial" w:hAnsi="Arial" w:cs="Arial"/>
        </w:rPr>
        <w:t>000</w:t>
      </w:r>
      <w:r w:rsidR="00103BE9">
        <w:rPr>
          <w:rFonts w:ascii="Arial" w:hAnsi="Arial" w:cs="Arial"/>
        </w:rPr>
        <w:t xml:space="preserve"> </w:t>
      </w:r>
      <w:r w:rsidRPr="00EE022E">
        <w:rPr>
          <w:rFonts w:ascii="Arial" w:hAnsi="Arial" w:cs="Arial"/>
        </w:rPr>
        <w:t xml:space="preserve">Kč. </w:t>
      </w:r>
    </w:p>
    <w:p w14:paraId="7432E803" w14:textId="3A73003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304116">
        <w:rPr>
          <w:rFonts w:ascii="Arial" w:hAnsi="Arial" w:cs="Arial"/>
        </w:rPr>
        <w:t xml:space="preserve">170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FFBC0AF" w14:textId="2F355B8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304116">
        <w:rPr>
          <w:rFonts w:ascii="Arial" w:hAnsi="Arial" w:cs="Arial"/>
        </w:rPr>
        <w:t xml:space="preserve">170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581BF4AE" w14:textId="36F0BD6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304116">
        <w:rPr>
          <w:rFonts w:ascii="Arial" w:hAnsi="Arial" w:cs="Arial"/>
        </w:rPr>
        <w:t xml:space="preserve">170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povinností.</w:t>
      </w:r>
    </w:p>
    <w:p w14:paraId="4386A1C2" w14:textId="6499884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733E5D">
        <w:rPr>
          <w:rFonts w:ascii="Arial" w:hAnsi="Arial" w:cs="Arial"/>
        </w:rPr>
        <w:t xml:space="preserve">170 </w:t>
      </w:r>
      <w:r w:rsidRPr="00EE022E">
        <w:rPr>
          <w:rFonts w:ascii="Arial" w:hAnsi="Arial" w:cs="Arial"/>
        </w:rPr>
        <w:t>000</w:t>
      </w:r>
      <w:r w:rsidR="00DA3E16">
        <w:rPr>
          <w:rFonts w:ascii="Arial" w:hAnsi="Arial" w:cs="Arial"/>
        </w:rPr>
        <w:t xml:space="preserve"> </w:t>
      </w:r>
      <w:r w:rsidRPr="00EE022E">
        <w:rPr>
          <w:rFonts w:ascii="Arial" w:hAnsi="Arial" w:cs="Arial"/>
        </w:rPr>
        <w:t>Kč za každé jednotlivé porušení povinnosti.</w:t>
      </w:r>
    </w:p>
    <w:p w14:paraId="1EF8748F" w14:textId="414BEB50"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 xml:space="preserve">Pokud zhotovitel nevyzve objednatele ke kontrole a prověření prací dle čl. VII, odst.21, je povinen uhradit objednateli smluvní pokutu ve výši </w:t>
      </w:r>
      <w:r w:rsidR="00733E5D">
        <w:rPr>
          <w:rFonts w:ascii="Arial" w:hAnsi="Arial" w:cs="Arial"/>
        </w:rPr>
        <w:t xml:space="preserve">50 </w:t>
      </w:r>
      <w:r w:rsidRPr="00EE022E">
        <w:rPr>
          <w:rFonts w:ascii="Arial" w:hAnsi="Arial" w:cs="Arial"/>
        </w:rPr>
        <w:t>000</w:t>
      </w:r>
      <w:r w:rsidR="00DA3E16">
        <w:rPr>
          <w:rFonts w:ascii="Arial" w:hAnsi="Arial" w:cs="Arial"/>
        </w:rPr>
        <w:t xml:space="preserve"> </w:t>
      </w:r>
      <w:r w:rsidRPr="00EE022E">
        <w:rPr>
          <w:rFonts w:ascii="Arial" w:hAnsi="Arial" w:cs="Arial"/>
        </w:rPr>
        <w:t>Kč, a to za každé jednotlivé porušení povinností.</w:t>
      </w:r>
    </w:p>
    <w:p w14:paraId="59431235" w14:textId="7D54B77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9D12C9">
        <w:rPr>
          <w:rFonts w:ascii="Arial" w:hAnsi="Arial" w:cs="Arial"/>
        </w:rPr>
        <w:t> </w:t>
      </w:r>
      <w:r w:rsidRPr="00EE022E">
        <w:rPr>
          <w:rFonts w:ascii="Arial" w:hAnsi="Arial" w:cs="Arial"/>
        </w:rPr>
        <w:t>000</w:t>
      </w:r>
      <w:r w:rsidR="009D12C9">
        <w:rPr>
          <w:rFonts w:ascii="Arial" w:hAnsi="Arial" w:cs="Arial"/>
        </w:rPr>
        <w:t xml:space="preserve"> Kč</w:t>
      </w:r>
      <w:r w:rsidRPr="00EE022E">
        <w:rPr>
          <w:rFonts w:ascii="Arial" w:hAnsi="Arial" w:cs="Arial"/>
        </w:rPr>
        <w:t xml:space="preserve"> za každý zjištěný případ.</w:t>
      </w:r>
    </w:p>
    <w:p w14:paraId="3C9C46B3" w14:textId="41E90A56"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XIII, odst.5 této smlouvy, se sjednává smluvní pokuta ve výši 10</w:t>
      </w:r>
      <w:r w:rsidR="009D12C9">
        <w:rPr>
          <w:rFonts w:ascii="Arial" w:hAnsi="Arial" w:cs="Arial"/>
        </w:rPr>
        <w:t> </w:t>
      </w:r>
      <w:r w:rsidRPr="00EE022E">
        <w:rPr>
          <w:rFonts w:ascii="Arial" w:hAnsi="Arial" w:cs="Arial"/>
        </w:rPr>
        <w:t>000</w:t>
      </w:r>
      <w:r w:rsidR="009D12C9">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04A7DEC6" w:rsidR="00DC7E4C" w:rsidRPr="00EE022E" w:rsidRDefault="00DC7E4C" w:rsidP="00DC7E4C">
      <w:pPr>
        <w:pStyle w:val="Odstavecseseznamem"/>
        <w:numPr>
          <w:ilvl w:val="0"/>
          <w:numId w:val="31"/>
        </w:numPr>
        <w:jc w:val="both"/>
        <w:rPr>
          <w:rFonts w:ascii="Arial" w:hAnsi="Arial" w:cs="Arial"/>
        </w:rPr>
      </w:pPr>
      <w:bookmarkStart w:id="41"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9D12C9">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1F832410" w:rsidR="00E73632" w:rsidRPr="00736D8C" w:rsidRDefault="001F7A38" w:rsidP="00736D8C">
      <w:pPr>
        <w:pStyle w:val="Odstavecseseznamem"/>
        <w:numPr>
          <w:ilvl w:val="0"/>
          <w:numId w:val="31"/>
        </w:numPr>
        <w:jc w:val="both"/>
        <w:rPr>
          <w:rFonts w:ascii="Arial" w:hAnsi="Arial" w:cs="Arial"/>
        </w:rPr>
      </w:pPr>
      <w:bookmarkStart w:id="42"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736D8C">
        <w:rPr>
          <w:rFonts w:ascii="Arial" w:hAnsi="Arial" w:cs="Arial"/>
        </w:rPr>
        <w:t xml:space="preserve"> </w:t>
      </w:r>
      <w:r w:rsidRPr="001D4255">
        <w:rPr>
          <w:rFonts w:ascii="Arial" w:hAnsi="Arial" w:cs="Arial"/>
        </w:rPr>
        <w:t>000 Kč za každý jednotlivý případ porušení povinnosti.</w:t>
      </w:r>
      <w:bookmarkEnd w:id="42"/>
      <w:bookmarkEnd w:id="41"/>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3"/>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4"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4"/>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w:t>
      </w:r>
      <w:r w:rsidRPr="009B3CA0">
        <w:rPr>
          <w:rStyle w:val="l-L2Char"/>
          <w:rFonts w:eastAsiaTheme="minorHAnsi" w:cs="Arial"/>
        </w:rPr>
        <w:lastRenderedPageBreak/>
        <w:t>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06FB4CC0" w14:textId="77777777" w:rsidR="003B5E42" w:rsidRPr="008377B5" w:rsidRDefault="003B5E42" w:rsidP="003B5E42">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Ing. Jiří Gášek</w:t>
      </w:r>
    </w:p>
    <w:p w14:paraId="71BC0856" w14:textId="77777777" w:rsidR="003B5E42" w:rsidRPr="008377B5" w:rsidRDefault="003B5E42" w:rsidP="003B5E42">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r w:rsidRPr="00853C13">
        <w:rPr>
          <w:rFonts w:ascii="Arial" w:eastAsia="Lucida Sans Unicode" w:hAnsi="Arial" w:cs="Arial"/>
          <w:lang w:eastAsia="cs-CZ"/>
        </w:rPr>
        <w:t>727</w:t>
      </w:r>
      <w:r>
        <w:rPr>
          <w:rFonts w:ascii="Arial" w:eastAsia="Lucida Sans Unicode" w:hAnsi="Arial" w:cs="Arial"/>
          <w:lang w:eastAsia="cs-CZ"/>
        </w:rPr>
        <w:t> </w:t>
      </w:r>
      <w:r w:rsidRPr="00853C13">
        <w:rPr>
          <w:rFonts w:ascii="Arial" w:eastAsia="Lucida Sans Unicode" w:hAnsi="Arial" w:cs="Arial"/>
          <w:lang w:eastAsia="cs-CZ"/>
        </w:rPr>
        <w:t>956</w:t>
      </w:r>
      <w:r>
        <w:rPr>
          <w:rFonts w:ascii="Arial" w:eastAsia="Lucida Sans Unicode" w:hAnsi="Arial" w:cs="Arial"/>
          <w:lang w:eastAsia="cs-CZ"/>
        </w:rPr>
        <w:t xml:space="preserve"> </w:t>
      </w:r>
      <w:r w:rsidRPr="00853C13">
        <w:rPr>
          <w:rFonts w:ascii="Arial" w:eastAsia="Lucida Sans Unicode" w:hAnsi="Arial" w:cs="Arial"/>
          <w:lang w:eastAsia="cs-CZ"/>
        </w:rPr>
        <w:t>462</w:t>
      </w:r>
    </w:p>
    <w:p w14:paraId="5598B9FC" w14:textId="77777777" w:rsidR="003B5E42" w:rsidRPr="008377B5" w:rsidRDefault="003B5E42" w:rsidP="003B5E42">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j.gasek@spucr.cz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E865D74" w:rsidR="00C72B3E" w:rsidRPr="008377B5" w:rsidRDefault="00C72B3E" w:rsidP="003B5E42">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3B5E42" w:rsidRPr="00594BBC">
        <w:rPr>
          <w:rFonts w:ascii="Arial" w:hAnsi="Arial" w:cs="Arial"/>
          <w:b/>
          <w:highlight w:val="yellow"/>
          <w:lang w:val="x-none"/>
        </w:rPr>
        <w:t>[DOPLNIT]</w:t>
      </w:r>
    </w:p>
    <w:p w14:paraId="2273B29D" w14:textId="015091A4" w:rsidR="00C72B3E" w:rsidRPr="008377B5" w:rsidRDefault="00C72B3E" w:rsidP="003B5E42">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3B5E42">
        <w:rPr>
          <w:rFonts w:ascii="Arial" w:hAnsi="Arial" w:cs="Arial"/>
        </w:rPr>
        <w:tab/>
      </w:r>
      <w:r w:rsidR="003B5E42">
        <w:rPr>
          <w:rFonts w:ascii="Arial" w:hAnsi="Arial" w:cs="Arial"/>
        </w:rPr>
        <w:tab/>
      </w:r>
      <w:r w:rsidR="003B5E42" w:rsidRPr="00594BBC">
        <w:rPr>
          <w:rFonts w:ascii="Arial" w:hAnsi="Arial" w:cs="Arial"/>
          <w:b/>
          <w:highlight w:val="yellow"/>
          <w:lang w:val="x-none"/>
        </w:rPr>
        <w:t>[DOPLNIT]</w:t>
      </w:r>
    </w:p>
    <w:p w14:paraId="4B97E470" w14:textId="3BF76055"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3B5E42">
        <w:rPr>
          <w:rFonts w:ascii="Arial" w:hAnsi="Arial" w:cs="Arial"/>
        </w:rPr>
        <w:tab/>
      </w:r>
      <w:r w:rsidR="003B5E42">
        <w:rPr>
          <w:rFonts w:ascii="Arial" w:hAnsi="Arial" w:cs="Arial"/>
        </w:rPr>
        <w:tab/>
      </w:r>
      <w:r w:rsidR="003B5E42" w:rsidRPr="00594BBC">
        <w:rPr>
          <w:rFonts w:ascii="Arial" w:hAnsi="Arial" w:cs="Arial"/>
          <w:b/>
          <w:highlight w:val="yellow"/>
          <w:lang w:val="x-none"/>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5" w:name="_Hlk125972258"/>
      <w:r>
        <w:rPr>
          <w:rFonts w:ascii="Arial" w:hAnsi="Arial" w:cs="Arial"/>
        </w:rPr>
        <w:t xml:space="preserve">Zhotovitel podpisem této Smlouvy bere na vědomí, že </w:t>
      </w:r>
      <w:bookmarkEnd w:id="45"/>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Default="00425E0C" w:rsidP="00425E0C">
      <w:pPr>
        <w:pStyle w:val="Odstavecseseznamem"/>
        <w:numPr>
          <w:ilvl w:val="0"/>
          <w:numId w:val="19"/>
        </w:numPr>
        <w:jc w:val="both"/>
        <w:rPr>
          <w:rFonts w:ascii="Arial" w:hAnsi="Arial" w:cs="Arial"/>
        </w:rPr>
      </w:pPr>
      <w:bookmarkStart w:id="46" w:name="_Hlk125972308"/>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79F0F295" w14:textId="77777777" w:rsidR="00425E0C" w:rsidRDefault="00425E0C" w:rsidP="00425E0C">
      <w:pPr>
        <w:pStyle w:val="Odstavecseseznamem"/>
        <w:numPr>
          <w:ilvl w:val="1"/>
          <w:numId w:val="19"/>
        </w:numPr>
        <w:jc w:val="both"/>
        <w:rPr>
          <w:rFonts w:ascii="Arial" w:hAnsi="Arial" w:cs="Arial"/>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2B973737" w14:textId="77777777" w:rsidR="00425E0C" w:rsidRDefault="00425E0C" w:rsidP="00425E0C">
      <w:pPr>
        <w:pStyle w:val="Odstavecseseznamem"/>
        <w:numPr>
          <w:ilvl w:val="1"/>
          <w:numId w:val="19"/>
        </w:numPr>
        <w:ind w:left="709" w:firstLine="371"/>
        <w:jc w:val="both"/>
        <w:rPr>
          <w:rFonts w:ascii="Arial" w:hAnsi="Arial" w:cs="Arial"/>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r>
        <w:rPr>
          <w:rFonts w:ascii="Arial" w:hAnsi="Arial" w:cs="Arial"/>
        </w:rPr>
        <w:t>.</w:t>
      </w:r>
    </w:p>
    <w:p w14:paraId="632E00D6" w14:textId="1AD63103" w:rsidR="00425E0C" w:rsidRPr="006D7BCD" w:rsidRDefault="00425E0C" w:rsidP="00425E0C">
      <w:pPr>
        <w:pStyle w:val="Odstavecseseznamem"/>
        <w:numPr>
          <w:ilvl w:val="0"/>
          <w:numId w:val="19"/>
        </w:numPr>
        <w:jc w:val="both"/>
        <w:rPr>
          <w:rFonts w:ascii="Arial" w:hAnsi="Arial" w:cs="Arial"/>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AB1519">
        <w:rPr>
          <w:rFonts w:ascii="Arial" w:hAnsi="Arial" w:cs="Arial"/>
          <w:lang w:val="en-US"/>
        </w:rPr>
        <w:t>30.6</w:t>
      </w:r>
      <w:r w:rsidR="00AB1519" w:rsidRPr="00AB1519">
        <w:rPr>
          <w:rFonts w:ascii="Arial" w:hAnsi="Arial" w:cs="Arial"/>
          <w:lang w:val="en-US"/>
        </w:rPr>
        <w:t>.2023</w:t>
      </w:r>
      <w:r w:rsidRPr="00AB1519">
        <w:rPr>
          <w:rFonts w:ascii="Arial" w:hAnsi="Arial" w:cs="Arial"/>
          <w:lang w:val="en-US"/>
        </w:rPr>
        <w:t>,</w:t>
      </w:r>
      <w:r w:rsidRPr="006D7BCD">
        <w:rPr>
          <w:rFonts w:ascii="Arial" w:hAnsi="Arial" w:cs="Arial"/>
          <w:lang w:val="en-US"/>
        </w:rPr>
        <w:t xml:space="preserve"> </w:t>
      </w:r>
      <w:r w:rsidRPr="006D7BCD">
        <w:rPr>
          <w:rFonts w:ascii="Arial" w:hAnsi="Arial" w:cs="Arial"/>
        </w:rPr>
        <w:t>vyhrazuje si právo dle § 2001 občanského zákoníku od smlouvy odstoupit.</w:t>
      </w:r>
    </w:p>
    <w:bookmarkEnd w:id="46"/>
    <w:p w14:paraId="76E2F2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w:t>
      </w:r>
      <w:r w:rsidR="00943F4A" w:rsidRPr="00594BBC">
        <w:rPr>
          <w:rFonts w:ascii="Arial" w:hAnsi="Arial" w:cs="Arial"/>
          <w:lang w:val="x-none"/>
        </w:rPr>
        <w:lastRenderedPageBreak/>
        <w:t>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0E1D7119" w14:textId="77777777" w:rsidR="00BB78C0" w:rsidRPr="00BB78C0" w:rsidRDefault="00943F4A" w:rsidP="00BB78C0">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3AA19F8" w14:textId="1A74CE5C" w:rsidR="00425E0C" w:rsidRPr="00BB78C0" w:rsidRDefault="00425E0C" w:rsidP="00BB78C0">
      <w:pPr>
        <w:pStyle w:val="Odstavecseseznamem"/>
        <w:spacing w:after="0"/>
        <w:jc w:val="both"/>
        <w:rPr>
          <w:rFonts w:ascii="Arial" w:hAnsi="Arial" w:cs="Arial"/>
        </w:rPr>
      </w:pPr>
      <w:r w:rsidRPr="00BB78C0">
        <w:rPr>
          <w:rFonts w:ascii="Arial" w:hAnsi="Arial" w:cs="Arial"/>
        </w:rPr>
        <w:t>K prověření mocnosti finální vrstvy provede zhotovitel na své náklady kontrolní vrty v</w:t>
      </w:r>
      <w:r w:rsidR="00DA3E16" w:rsidRPr="00BB78C0">
        <w:rPr>
          <w:rFonts w:ascii="Arial" w:hAnsi="Arial" w:cs="Arial"/>
        </w:rPr>
        <w:t> </w:t>
      </w:r>
      <w:r w:rsidRPr="00BB78C0">
        <w:rPr>
          <w:rFonts w:ascii="Arial" w:hAnsi="Arial" w:cs="Arial"/>
        </w:rPr>
        <w:t>místech</w:t>
      </w:r>
      <w:r w:rsidR="00DA3E16" w:rsidRPr="00BB78C0">
        <w:rPr>
          <w:rFonts w:ascii="Arial" w:hAnsi="Arial" w:cs="Arial"/>
        </w:rPr>
        <w:t>,</w:t>
      </w:r>
      <w:r w:rsidRPr="00BB78C0">
        <w:rPr>
          <w:rFonts w:ascii="Arial" w:hAnsi="Arial" w:cs="Arial"/>
        </w:rPr>
        <w:t xml:space="preserve"> kde určí objednatel, a to nejméně 2x na 500 m délky u cest s povrchem z asfaltové směsi.</w:t>
      </w:r>
    </w:p>
    <w:p w14:paraId="3E09EE66" w14:textId="720B3CE9" w:rsidR="00661ABF" w:rsidRPr="00594BBC" w:rsidRDefault="00661ABF" w:rsidP="00B27D94">
      <w:pPr>
        <w:tabs>
          <w:tab w:val="left" w:pos="1310"/>
        </w:tabs>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r>
      <w:r w:rsidRPr="00BF3698">
        <w:rPr>
          <w:rFonts w:ascii="Arial" w:hAnsi="Arial" w:cs="Arial"/>
          <w:lang w:val="x-none"/>
        </w:rPr>
        <w:lastRenderedPageBreak/>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8" w:name="_Hlk13049894"/>
      <w:bookmarkStart w:id="4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0" w:name="_Hlk13049910"/>
      <w:bookmarkEnd w:id="4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9"/>
    <w:bookmarkEnd w:id="5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lastRenderedPageBreak/>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3D08CE" w:rsidRPr="00C12E76" w14:paraId="69E39BA3" w14:textId="77777777" w:rsidTr="00871F18">
        <w:tc>
          <w:tcPr>
            <w:tcW w:w="4536" w:type="dxa"/>
          </w:tcPr>
          <w:p w14:paraId="037C36C3" w14:textId="77777777" w:rsidR="003D08CE" w:rsidRDefault="003D08CE" w:rsidP="00871F18">
            <w:pPr>
              <w:rPr>
                <w:rFonts w:ascii="Arial" w:hAnsi="Arial" w:cs="Arial"/>
              </w:rPr>
            </w:pPr>
            <w:r w:rsidRPr="002411B1">
              <w:rPr>
                <w:rFonts w:ascii="Arial" w:hAnsi="Arial" w:cs="Arial"/>
              </w:rPr>
              <w:t>Ve Zlíně dne: dle el. podpisu</w:t>
            </w:r>
          </w:p>
          <w:p w14:paraId="4F4D7A94" w14:textId="77777777" w:rsidR="003D08CE" w:rsidRPr="002411B1" w:rsidRDefault="003D08CE" w:rsidP="00871F18">
            <w:pPr>
              <w:rPr>
                <w:rFonts w:ascii="Arial" w:hAnsi="Arial" w:cs="Arial"/>
              </w:rPr>
            </w:pPr>
          </w:p>
          <w:p w14:paraId="6A647241" w14:textId="77777777" w:rsidR="003D08CE" w:rsidRPr="00487887" w:rsidRDefault="003D08CE" w:rsidP="00871F18">
            <w:pPr>
              <w:rPr>
                <w:rFonts w:ascii="Arial" w:hAnsi="Arial" w:cs="Arial"/>
              </w:rPr>
            </w:pPr>
            <w:r w:rsidRPr="002411B1">
              <w:rPr>
                <w:rFonts w:ascii="Arial" w:hAnsi="Arial" w:cs="Arial"/>
              </w:rPr>
              <w:t>Za objednatele:</w:t>
            </w:r>
            <w:r w:rsidRPr="002411B1">
              <w:rPr>
                <w:rFonts w:ascii="Arial" w:hAnsi="Arial" w:cs="Arial"/>
              </w:rPr>
              <w:tab/>
            </w:r>
          </w:p>
        </w:tc>
        <w:tc>
          <w:tcPr>
            <w:tcW w:w="4536" w:type="dxa"/>
          </w:tcPr>
          <w:p w14:paraId="2A80166F" w14:textId="6AAC8864" w:rsidR="003D08CE" w:rsidRDefault="003D08CE" w:rsidP="00871F18">
            <w:pPr>
              <w:rPr>
                <w:rFonts w:ascii="Arial" w:hAnsi="Arial" w:cs="Arial"/>
              </w:rPr>
            </w:pPr>
            <w:r w:rsidRPr="002411B1">
              <w:rPr>
                <w:rFonts w:ascii="Arial" w:hAnsi="Arial" w:cs="Arial"/>
              </w:rPr>
              <w:t>V</w:t>
            </w:r>
            <w:r>
              <w:rPr>
                <w:rFonts w:ascii="Arial" w:hAnsi="Arial" w:cs="Arial"/>
              </w:rPr>
              <w:t xml:space="preserve">e ………..   </w:t>
            </w:r>
            <w:r w:rsidRPr="002411B1">
              <w:rPr>
                <w:rFonts w:ascii="Arial" w:hAnsi="Arial" w:cs="Arial"/>
              </w:rPr>
              <w:t>dne: dle el. podpisu</w:t>
            </w:r>
          </w:p>
          <w:p w14:paraId="0EE96C9B" w14:textId="77777777" w:rsidR="003D08CE" w:rsidRPr="002411B1" w:rsidRDefault="003D08CE" w:rsidP="00871F18">
            <w:pPr>
              <w:rPr>
                <w:rFonts w:ascii="Arial" w:hAnsi="Arial" w:cs="Arial"/>
              </w:rPr>
            </w:pPr>
          </w:p>
          <w:p w14:paraId="2BF82657" w14:textId="77777777" w:rsidR="003D08CE" w:rsidRPr="00487887" w:rsidRDefault="003D08CE" w:rsidP="00871F18">
            <w:pPr>
              <w:rPr>
                <w:rFonts w:ascii="Arial" w:hAnsi="Arial" w:cs="Arial"/>
              </w:rPr>
            </w:pPr>
            <w:r w:rsidRPr="002411B1">
              <w:rPr>
                <w:rFonts w:ascii="Arial" w:hAnsi="Arial" w:cs="Arial"/>
              </w:rPr>
              <w:t>Za zhotovitele:</w:t>
            </w:r>
          </w:p>
        </w:tc>
      </w:tr>
      <w:tr w:rsidR="003D08CE" w:rsidRPr="00C12E76" w14:paraId="148D81D5" w14:textId="77777777" w:rsidTr="00871F18">
        <w:tc>
          <w:tcPr>
            <w:tcW w:w="4536" w:type="dxa"/>
          </w:tcPr>
          <w:p w14:paraId="5BD6B9B8" w14:textId="77777777" w:rsidR="003D08CE" w:rsidRDefault="003D08CE" w:rsidP="00871F18">
            <w:pPr>
              <w:pBdr>
                <w:bottom w:val="single" w:sz="6" w:space="1" w:color="auto"/>
              </w:pBdr>
              <w:ind w:right="459"/>
              <w:rPr>
                <w:rFonts w:ascii="Arial" w:hAnsi="Arial" w:cs="Arial"/>
              </w:rPr>
            </w:pPr>
          </w:p>
          <w:p w14:paraId="579FAB33" w14:textId="77777777" w:rsidR="003D08CE" w:rsidRPr="002411B1" w:rsidRDefault="003D08CE" w:rsidP="00871F18">
            <w:pPr>
              <w:pBdr>
                <w:bottom w:val="single" w:sz="6" w:space="1" w:color="auto"/>
              </w:pBdr>
              <w:ind w:right="459"/>
              <w:rPr>
                <w:rFonts w:ascii="Arial" w:hAnsi="Arial" w:cs="Arial"/>
              </w:rPr>
            </w:pPr>
          </w:p>
          <w:p w14:paraId="237797D3" w14:textId="77777777" w:rsidR="003D08CE" w:rsidRPr="002411B1" w:rsidRDefault="003D08CE" w:rsidP="00871F18">
            <w:pPr>
              <w:pBdr>
                <w:bottom w:val="single" w:sz="6" w:space="1" w:color="auto"/>
              </w:pBdr>
              <w:ind w:right="459"/>
              <w:rPr>
                <w:rFonts w:ascii="Arial" w:hAnsi="Arial" w:cs="Arial"/>
              </w:rPr>
            </w:pPr>
          </w:p>
          <w:p w14:paraId="3E083A64" w14:textId="77777777" w:rsidR="003D08CE" w:rsidRPr="002411B1" w:rsidRDefault="003D08CE" w:rsidP="00871F18">
            <w:pPr>
              <w:spacing w:before="120" w:after="120"/>
              <w:contextualSpacing/>
              <w:rPr>
                <w:rFonts w:ascii="Arial" w:hAnsi="Arial" w:cs="Arial"/>
              </w:rPr>
            </w:pPr>
            <w:r w:rsidRPr="002411B1">
              <w:rPr>
                <w:rFonts w:ascii="Arial" w:hAnsi="Arial" w:cs="Arial"/>
              </w:rPr>
              <w:t>Česká republika - Státní pozemkový úřad</w:t>
            </w:r>
          </w:p>
          <w:p w14:paraId="5CB4E5C5" w14:textId="77777777" w:rsidR="003D08CE" w:rsidRPr="002411B1" w:rsidRDefault="003D08CE" w:rsidP="00871F18">
            <w:pPr>
              <w:spacing w:before="120" w:after="120"/>
              <w:contextualSpacing/>
              <w:rPr>
                <w:rFonts w:ascii="Arial" w:hAnsi="Arial" w:cs="Arial"/>
              </w:rPr>
            </w:pPr>
            <w:r w:rsidRPr="002411B1">
              <w:rPr>
                <w:rFonts w:ascii="Arial" w:hAnsi="Arial" w:cs="Arial"/>
              </w:rPr>
              <w:t>Krajský pozemkový úřad pro Zlínský kraj</w:t>
            </w:r>
          </w:p>
          <w:p w14:paraId="22DF8F6F" w14:textId="77777777" w:rsidR="003D08CE" w:rsidRPr="002411B1" w:rsidRDefault="003D08CE" w:rsidP="00871F18">
            <w:pPr>
              <w:spacing w:after="120"/>
              <w:contextualSpacing/>
              <w:rPr>
                <w:rFonts w:ascii="Arial" w:hAnsi="Arial" w:cs="Arial"/>
              </w:rPr>
            </w:pPr>
            <w:r w:rsidRPr="002411B1">
              <w:rPr>
                <w:rFonts w:ascii="Arial" w:hAnsi="Arial" w:cs="Arial"/>
              </w:rPr>
              <w:t>Ing. Mlada Augustinová</w:t>
            </w:r>
          </w:p>
          <w:p w14:paraId="758E5922" w14:textId="77777777" w:rsidR="003D08CE" w:rsidRPr="00487887" w:rsidRDefault="003D08CE" w:rsidP="00871F18">
            <w:pPr>
              <w:spacing w:after="120"/>
              <w:contextualSpacing/>
              <w:rPr>
                <w:rFonts w:ascii="Arial" w:hAnsi="Arial" w:cs="Arial"/>
              </w:rPr>
            </w:pPr>
            <w:r>
              <w:rPr>
                <w:rFonts w:ascii="Arial" w:hAnsi="Arial" w:cs="Arial"/>
              </w:rPr>
              <w:t>ř</w:t>
            </w:r>
            <w:r w:rsidRPr="002411B1">
              <w:rPr>
                <w:rFonts w:ascii="Arial" w:hAnsi="Arial" w:cs="Arial"/>
              </w:rPr>
              <w:t>editelka</w:t>
            </w:r>
          </w:p>
        </w:tc>
        <w:tc>
          <w:tcPr>
            <w:tcW w:w="4536" w:type="dxa"/>
          </w:tcPr>
          <w:p w14:paraId="70FE55F3" w14:textId="77777777" w:rsidR="003D08CE" w:rsidRDefault="003D08CE" w:rsidP="00871F18">
            <w:pPr>
              <w:pBdr>
                <w:bottom w:val="single" w:sz="6" w:space="1" w:color="auto"/>
              </w:pBdr>
              <w:ind w:right="454"/>
              <w:rPr>
                <w:rFonts w:ascii="Arial" w:hAnsi="Arial" w:cs="Arial"/>
              </w:rPr>
            </w:pPr>
          </w:p>
          <w:p w14:paraId="68343AFE" w14:textId="77777777" w:rsidR="003D08CE" w:rsidRPr="002411B1" w:rsidRDefault="003D08CE" w:rsidP="00871F18">
            <w:pPr>
              <w:pBdr>
                <w:bottom w:val="single" w:sz="6" w:space="1" w:color="auto"/>
              </w:pBdr>
              <w:ind w:right="454"/>
              <w:rPr>
                <w:rFonts w:ascii="Arial" w:hAnsi="Arial" w:cs="Arial"/>
              </w:rPr>
            </w:pPr>
          </w:p>
          <w:p w14:paraId="36C81BE2" w14:textId="77777777" w:rsidR="003D08CE" w:rsidRPr="002411B1" w:rsidRDefault="003D08CE" w:rsidP="00871F18">
            <w:pPr>
              <w:pBdr>
                <w:bottom w:val="single" w:sz="6" w:space="1" w:color="auto"/>
              </w:pBdr>
              <w:ind w:right="454"/>
              <w:rPr>
                <w:rFonts w:ascii="Arial" w:hAnsi="Arial" w:cs="Arial"/>
              </w:rPr>
            </w:pPr>
          </w:p>
          <w:p w14:paraId="4357A624" w14:textId="3551B07E" w:rsidR="003D08CE" w:rsidRPr="00487887" w:rsidRDefault="003D08CE" w:rsidP="00871F18">
            <w:pPr>
              <w:spacing w:after="0"/>
              <w:rPr>
                <w:rFonts w:ascii="Arial" w:hAnsi="Arial" w:cs="Arial"/>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4D4B722B" w14:textId="77777777" w:rsidR="00C21547" w:rsidRPr="00762BDB" w:rsidRDefault="00C21547" w:rsidP="00C21547">
      <w:pPr>
        <w:autoSpaceDE w:val="0"/>
        <w:autoSpaceDN w:val="0"/>
        <w:adjustRightInd w:val="0"/>
        <w:spacing w:before="100" w:beforeAutospacing="1" w:after="120"/>
        <w:jc w:val="both"/>
        <w:rPr>
          <w:rFonts w:ascii="Arial" w:hAnsi="Arial" w:cs="Arial"/>
          <w:sz w:val="24"/>
          <w:szCs w:val="24"/>
        </w:rPr>
      </w:pPr>
      <w:r w:rsidRPr="00021BFA">
        <w:rPr>
          <w:rFonts w:ascii="Arial" w:hAnsi="Arial" w:cs="Arial"/>
          <w:b/>
        </w:rPr>
        <w:lastRenderedPageBreak/>
        <w:t>Příloha č. 1</w:t>
      </w:r>
    </w:p>
    <w:p w14:paraId="6267BBAD" w14:textId="77777777" w:rsidR="00C21547" w:rsidRPr="00A51930" w:rsidRDefault="00C21547" w:rsidP="00C21547">
      <w:pPr>
        <w:rPr>
          <w:rFonts w:ascii="Arial" w:hAnsi="Arial" w:cs="Arial"/>
          <w:b/>
          <w:bCs/>
        </w:rPr>
      </w:pPr>
      <w:r w:rsidRPr="00A51930">
        <w:rPr>
          <w:rFonts w:ascii="Arial" w:hAnsi="Arial" w:cs="Arial"/>
          <w:b/>
          <w:bCs/>
        </w:rPr>
        <w:t>Specifikace díla:</w:t>
      </w:r>
    </w:p>
    <w:p w14:paraId="6FBF8526" w14:textId="77777777" w:rsidR="00302DB6" w:rsidRPr="00302DB6" w:rsidRDefault="00302DB6" w:rsidP="00302DB6">
      <w:pPr>
        <w:rPr>
          <w:rFonts w:ascii="Arial" w:hAnsi="Arial" w:cs="Arial"/>
        </w:rPr>
      </w:pPr>
      <w:r w:rsidRPr="00302DB6">
        <w:rPr>
          <w:rFonts w:ascii="Arial" w:hAnsi="Arial" w:cs="Arial"/>
        </w:rPr>
        <w:t xml:space="preserve">Předmět veřejné zakázky je projektovou dokumentací členěn na následující stavební objekty: </w:t>
      </w:r>
    </w:p>
    <w:p w14:paraId="2163F42C" w14:textId="77777777" w:rsidR="00302DB6" w:rsidRDefault="00302DB6" w:rsidP="00302DB6">
      <w:pPr>
        <w:pStyle w:val="Bezmezer"/>
        <w:tabs>
          <w:tab w:val="left" w:pos="290"/>
          <w:tab w:val="left" w:pos="1390"/>
          <w:tab w:val="left" w:pos="1610"/>
        </w:tabs>
        <w:rPr>
          <w:rFonts w:ascii="Arial" w:hAnsi="Arial" w:cs="Arial"/>
        </w:rPr>
      </w:pPr>
      <w:r w:rsidRPr="00971163">
        <w:rPr>
          <w:rFonts w:ascii="Arial" w:hAnsi="Arial" w:cs="Arial"/>
        </w:rPr>
        <w:t xml:space="preserve">SO </w:t>
      </w:r>
      <w:r>
        <w:rPr>
          <w:rFonts w:ascii="Arial" w:hAnsi="Arial" w:cs="Arial"/>
        </w:rPr>
        <w:t>101</w:t>
      </w:r>
      <w:r>
        <w:rPr>
          <w:rFonts w:ascii="Arial" w:hAnsi="Arial" w:cs="Arial"/>
        </w:rPr>
        <w:tab/>
        <w:t>Polní cesta C1</w:t>
      </w:r>
    </w:p>
    <w:p w14:paraId="129B0F15" w14:textId="77777777" w:rsidR="00302DB6" w:rsidRDefault="00302DB6" w:rsidP="00302DB6">
      <w:pPr>
        <w:pStyle w:val="Bezmezer"/>
        <w:tabs>
          <w:tab w:val="left" w:pos="290"/>
          <w:tab w:val="left" w:pos="1390"/>
          <w:tab w:val="left" w:pos="1610"/>
        </w:tabs>
        <w:rPr>
          <w:rFonts w:ascii="Arial" w:hAnsi="Arial" w:cs="Arial"/>
        </w:rPr>
      </w:pPr>
      <w:r>
        <w:rPr>
          <w:rFonts w:ascii="Arial" w:hAnsi="Arial" w:cs="Arial"/>
        </w:rPr>
        <w:t>SO 102</w:t>
      </w:r>
      <w:r>
        <w:rPr>
          <w:rFonts w:ascii="Arial" w:hAnsi="Arial" w:cs="Arial"/>
        </w:rPr>
        <w:tab/>
        <w:t>Polní cesta C2</w:t>
      </w:r>
    </w:p>
    <w:p w14:paraId="13613C63" w14:textId="3E4DED0E" w:rsidR="00302DB6" w:rsidRDefault="00302DB6" w:rsidP="00302DB6">
      <w:pPr>
        <w:pStyle w:val="Bezmezer"/>
        <w:tabs>
          <w:tab w:val="left" w:pos="290"/>
          <w:tab w:val="left" w:pos="1390"/>
          <w:tab w:val="left" w:pos="1610"/>
        </w:tabs>
        <w:rPr>
          <w:rFonts w:ascii="Arial" w:hAnsi="Arial" w:cs="Arial"/>
        </w:rPr>
      </w:pPr>
      <w:r>
        <w:rPr>
          <w:rFonts w:ascii="Arial" w:hAnsi="Arial" w:cs="Arial"/>
        </w:rPr>
        <w:t>SO 103</w:t>
      </w:r>
      <w:r>
        <w:rPr>
          <w:rFonts w:ascii="Arial" w:hAnsi="Arial" w:cs="Arial"/>
        </w:rPr>
        <w:tab/>
        <w:t>Manipulační plocha</w:t>
      </w:r>
    </w:p>
    <w:p w14:paraId="6C1D0701" w14:textId="77777777" w:rsidR="00302DB6" w:rsidRPr="00302DB6" w:rsidRDefault="00302DB6" w:rsidP="00302DB6">
      <w:pPr>
        <w:pStyle w:val="Bezmezer"/>
        <w:tabs>
          <w:tab w:val="left" w:pos="290"/>
          <w:tab w:val="left" w:pos="1390"/>
          <w:tab w:val="left" w:pos="1610"/>
        </w:tabs>
        <w:rPr>
          <w:rFonts w:ascii="Arial" w:hAnsi="Arial" w:cs="Arial"/>
        </w:rPr>
      </w:pPr>
    </w:p>
    <w:p w14:paraId="14564E7A" w14:textId="77777777" w:rsidR="00302DB6" w:rsidRDefault="00302DB6" w:rsidP="00302DB6">
      <w:pPr>
        <w:pStyle w:val="Bezmezer"/>
        <w:tabs>
          <w:tab w:val="left" w:pos="290"/>
          <w:tab w:val="left" w:pos="1390"/>
          <w:tab w:val="left" w:pos="1610"/>
        </w:tabs>
        <w:rPr>
          <w:rFonts w:ascii="Arial" w:hAnsi="Arial" w:cs="Arial"/>
          <w:u w:val="single"/>
        </w:rPr>
      </w:pPr>
      <w:r w:rsidRPr="00A340FE">
        <w:rPr>
          <w:rFonts w:ascii="Arial" w:hAnsi="Arial" w:cs="Arial"/>
          <w:u w:val="single"/>
        </w:rPr>
        <w:t>SO 101</w:t>
      </w:r>
      <w:r>
        <w:rPr>
          <w:rFonts w:ascii="Arial" w:hAnsi="Arial" w:cs="Arial"/>
          <w:u w:val="single"/>
        </w:rPr>
        <w:t xml:space="preserve"> </w:t>
      </w:r>
      <w:r w:rsidRPr="00A340FE">
        <w:rPr>
          <w:rFonts w:ascii="Arial" w:hAnsi="Arial" w:cs="Arial"/>
          <w:u w:val="single"/>
        </w:rPr>
        <w:t>Polní cesta C1</w:t>
      </w:r>
    </w:p>
    <w:p w14:paraId="4E0D4DC0" w14:textId="77777777" w:rsidR="00302DB6" w:rsidRPr="004D27F8" w:rsidRDefault="00302DB6" w:rsidP="00302DB6">
      <w:pPr>
        <w:pStyle w:val="Default"/>
        <w:jc w:val="both"/>
        <w:rPr>
          <w:sz w:val="22"/>
          <w:szCs w:val="22"/>
        </w:rPr>
      </w:pPr>
      <w:r w:rsidRPr="004D27F8">
        <w:rPr>
          <w:sz w:val="22"/>
          <w:szCs w:val="22"/>
        </w:rPr>
        <w:t xml:space="preserve">Hlavní polní cesta C1 </w:t>
      </w:r>
      <w:r>
        <w:rPr>
          <w:sz w:val="22"/>
          <w:szCs w:val="22"/>
        </w:rPr>
        <w:t xml:space="preserve">je </w:t>
      </w:r>
      <w:r w:rsidRPr="004D27F8">
        <w:rPr>
          <w:sz w:val="22"/>
          <w:szCs w:val="22"/>
        </w:rPr>
        <w:t>navržená k</w:t>
      </w:r>
      <w:r>
        <w:rPr>
          <w:sz w:val="22"/>
          <w:szCs w:val="22"/>
        </w:rPr>
        <w:t> </w:t>
      </w:r>
      <w:r w:rsidRPr="004D27F8">
        <w:rPr>
          <w:sz w:val="22"/>
          <w:szCs w:val="22"/>
        </w:rPr>
        <w:t>rekonstrukci</w:t>
      </w:r>
      <w:r>
        <w:rPr>
          <w:sz w:val="22"/>
          <w:szCs w:val="22"/>
        </w:rPr>
        <w:t xml:space="preserve">, </w:t>
      </w:r>
      <w:r w:rsidRPr="004D27F8">
        <w:rPr>
          <w:sz w:val="22"/>
          <w:szCs w:val="22"/>
        </w:rPr>
        <w:t xml:space="preserve">slouží ke zpřístupnění bloků zemědělské půdy (pastviny) a jako přístup k lesním pozemkům. Délka řešené </w:t>
      </w:r>
      <w:r>
        <w:rPr>
          <w:sz w:val="22"/>
          <w:szCs w:val="22"/>
        </w:rPr>
        <w:t xml:space="preserve">trasy </w:t>
      </w:r>
      <w:r w:rsidRPr="004D27F8">
        <w:rPr>
          <w:sz w:val="22"/>
          <w:szCs w:val="22"/>
        </w:rPr>
        <w:t>polní cesty  je 1908</w:t>
      </w:r>
      <w:r>
        <w:rPr>
          <w:sz w:val="22"/>
          <w:szCs w:val="22"/>
        </w:rPr>
        <w:t xml:space="preserve"> </w:t>
      </w:r>
      <w:r w:rsidRPr="004D27F8">
        <w:rPr>
          <w:sz w:val="22"/>
          <w:szCs w:val="22"/>
        </w:rPr>
        <w:t>m</w:t>
      </w:r>
      <w:r>
        <w:rPr>
          <w:sz w:val="22"/>
          <w:szCs w:val="22"/>
        </w:rPr>
        <w:t>. Počátek úseku cesty je</w:t>
      </w:r>
      <w:r w:rsidRPr="004D27F8">
        <w:rPr>
          <w:sz w:val="22"/>
          <w:szCs w:val="22"/>
        </w:rPr>
        <w:t xml:space="preserve"> zpevněn</w:t>
      </w:r>
      <w:r>
        <w:rPr>
          <w:sz w:val="22"/>
          <w:szCs w:val="22"/>
        </w:rPr>
        <w:t>ý</w:t>
      </w:r>
      <w:r w:rsidRPr="004D27F8">
        <w:rPr>
          <w:sz w:val="22"/>
          <w:szCs w:val="22"/>
        </w:rPr>
        <w:t xml:space="preserve"> asfaltov</w:t>
      </w:r>
      <w:r>
        <w:rPr>
          <w:sz w:val="22"/>
          <w:szCs w:val="22"/>
        </w:rPr>
        <w:t xml:space="preserve">ým povrchem, </w:t>
      </w:r>
      <w:r w:rsidRPr="004D27F8">
        <w:rPr>
          <w:sz w:val="22"/>
          <w:szCs w:val="22"/>
        </w:rPr>
        <w:t xml:space="preserve">dále </w:t>
      </w:r>
      <w:r>
        <w:rPr>
          <w:sz w:val="22"/>
          <w:szCs w:val="22"/>
        </w:rPr>
        <w:t>je trasa</w:t>
      </w:r>
      <w:r w:rsidRPr="004D27F8">
        <w:rPr>
          <w:sz w:val="22"/>
          <w:szCs w:val="22"/>
        </w:rPr>
        <w:t xml:space="preserve"> kamenitá, štěrková či hlinitá</w:t>
      </w:r>
      <w:r>
        <w:rPr>
          <w:sz w:val="22"/>
          <w:szCs w:val="22"/>
        </w:rPr>
        <w:t xml:space="preserve">. </w:t>
      </w:r>
      <w:r w:rsidRPr="004D27F8">
        <w:rPr>
          <w:sz w:val="22"/>
          <w:szCs w:val="22"/>
        </w:rPr>
        <w:t>Cesta je bez příkopu, srážkové vody jsou podchyceny stávajícím příčným roštem před připojením k silnici III/4922</w:t>
      </w:r>
      <w:r>
        <w:rPr>
          <w:sz w:val="22"/>
          <w:szCs w:val="22"/>
        </w:rPr>
        <w:t>,</w:t>
      </w:r>
      <w:r w:rsidRPr="004D27F8">
        <w:rPr>
          <w:sz w:val="22"/>
          <w:szCs w:val="22"/>
        </w:rPr>
        <w:t xml:space="preserve"> dešťové vody jsou potom vedeny pod silnicí a zaústěny do vodoteče. Cesta C1 je navržena jako zpevněná</w:t>
      </w:r>
      <w:r>
        <w:rPr>
          <w:sz w:val="22"/>
          <w:szCs w:val="22"/>
        </w:rPr>
        <w:t>, kategorie</w:t>
      </w:r>
      <w:r w:rsidRPr="004D27F8">
        <w:rPr>
          <w:sz w:val="22"/>
          <w:szCs w:val="22"/>
        </w:rPr>
        <w:t xml:space="preserve"> P 5,0/20, jednopruhová, obousměrná s výhybnami s asfalto</w:t>
      </w:r>
      <w:r>
        <w:rPr>
          <w:sz w:val="22"/>
          <w:szCs w:val="22"/>
        </w:rPr>
        <w:t>betono</w:t>
      </w:r>
      <w:r w:rsidRPr="004D27F8">
        <w:rPr>
          <w:sz w:val="22"/>
          <w:szCs w:val="22"/>
        </w:rPr>
        <w:t>vým krytem šířky 4,0 m a štěrkovými krajnicemi šířky 2 x 0,5 m.</w:t>
      </w:r>
      <w:r>
        <w:rPr>
          <w:sz w:val="22"/>
          <w:szCs w:val="22"/>
        </w:rPr>
        <w:t xml:space="preserve"> </w:t>
      </w:r>
      <w:r w:rsidRPr="004D27F8">
        <w:rPr>
          <w:sz w:val="22"/>
          <w:szCs w:val="22"/>
        </w:rPr>
        <w:t>Cesta je navržena bez odvodňovacích příkopů, odvodnění je zde řešeno j</w:t>
      </w:r>
      <w:r>
        <w:rPr>
          <w:sz w:val="22"/>
          <w:szCs w:val="22"/>
        </w:rPr>
        <w:t xml:space="preserve">ak </w:t>
      </w:r>
      <w:r w:rsidRPr="004D27F8">
        <w:rPr>
          <w:sz w:val="22"/>
          <w:szCs w:val="22"/>
        </w:rPr>
        <w:t>příčným sklonem 2,5 % směrem do okolních pozemků, tak i příčnými svodnicemi, které budou vyústěny do okolního terénu, kde budou vody zasakovat.</w:t>
      </w:r>
      <w:r>
        <w:rPr>
          <w:sz w:val="22"/>
          <w:szCs w:val="22"/>
        </w:rPr>
        <w:t xml:space="preserve"> </w:t>
      </w:r>
      <w:r w:rsidRPr="004D27F8">
        <w:rPr>
          <w:sz w:val="22"/>
          <w:szCs w:val="22"/>
        </w:rPr>
        <w:t xml:space="preserve">Odvodnění zemní pláně je primárně řešeno příčným sklonem min. 3 % směrem do okolních pozemků. Lokálně je navržen pravostranný podélný drenážní systém, který </w:t>
      </w:r>
      <w:r>
        <w:rPr>
          <w:sz w:val="22"/>
          <w:szCs w:val="22"/>
        </w:rPr>
        <w:t>odvádí</w:t>
      </w:r>
      <w:r w:rsidRPr="004D27F8">
        <w:rPr>
          <w:sz w:val="22"/>
          <w:szCs w:val="22"/>
        </w:rPr>
        <w:t xml:space="preserve"> zasakující vody stékající z přilehlého terénu.</w:t>
      </w:r>
      <w:r>
        <w:rPr>
          <w:sz w:val="22"/>
          <w:szCs w:val="22"/>
        </w:rPr>
        <w:t xml:space="preserve"> </w:t>
      </w:r>
      <w:r w:rsidRPr="004D27F8">
        <w:rPr>
          <w:sz w:val="22"/>
          <w:szCs w:val="22"/>
        </w:rPr>
        <w:t xml:space="preserve">Výškové řešení rekonstruované komunikace přebírá výškový průběh původního terénu. Podél cesty není navržena nová výsadba doprovodné zeleně. </w:t>
      </w:r>
    </w:p>
    <w:p w14:paraId="6F6C97C3" w14:textId="77777777" w:rsidR="00302DB6" w:rsidRDefault="00302DB6" w:rsidP="00302DB6">
      <w:pPr>
        <w:pStyle w:val="Bezmezer"/>
        <w:tabs>
          <w:tab w:val="left" w:pos="290"/>
          <w:tab w:val="left" w:pos="1390"/>
          <w:tab w:val="left" w:pos="1610"/>
        </w:tabs>
        <w:rPr>
          <w:rFonts w:ascii="Arial" w:hAnsi="Arial" w:cs="Arial"/>
          <w:u w:val="single"/>
        </w:rPr>
      </w:pPr>
    </w:p>
    <w:p w14:paraId="34070BF3" w14:textId="77777777" w:rsidR="00302DB6" w:rsidRDefault="00302DB6" w:rsidP="00302DB6">
      <w:pPr>
        <w:pStyle w:val="Bezmezer"/>
        <w:tabs>
          <w:tab w:val="left" w:pos="290"/>
          <w:tab w:val="left" w:pos="1390"/>
          <w:tab w:val="left" w:pos="1610"/>
        </w:tabs>
        <w:rPr>
          <w:rFonts w:ascii="Arial" w:hAnsi="Arial" w:cs="Arial"/>
          <w:u w:val="single"/>
        </w:rPr>
      </w:pPr>
      <w:r w:rsidRPr="00A340FE">
        <w:rPr>
          <w:rFonts w:ascii="Arial" w:hAnsi="Arial" w:cs="Arial"/>
          <w:u w:val="single"/>
        </w:rPr>
        <w:t>SO 10</w:t>
      </w:r>
      <w:r>
        <w:rPr>
          <w:rFonts w:ascii="Arial" w:hAnsi="Arial" w:cs="Arial"/>
          <w:u w:val="single"/>
        </w:rPr>
        <w:t xml:space="preserve">2 </w:t>
      </w:r>
      <w:r w:rsidRPr="00A340FE">
        <w:rPr>
          <w:rFonts w:ascii="Arial" w:hAnsi="Arial" w:cs="Arial"/>
          <w:u w:val="single"/>
        </w:rPr>
        <w:t>Polní cesta C</w:t>
      </w:r>
      <w:r>
        <w:rPr>
          <w:rFonts w:ascii="Arial" w:hAnsi="Arial" w:cs="Arial"/>
          <w:u w:val="single"/>
        </w:rPr>
        <w:t>2</w:t>
      </w:r>
    </w:p>
    <w:p w14:paraId="0D6249B7" w14:textId="77777777" w:rsidR="00302DB6" w:rsidRPr="0089119E" w:rsidRDefault="00302DB6" w:rsidP="00302DB6">
      <w:pPr>
        <w:pStyle w:val="Default"/>
        <w:jc w:val="both"/>
        <w:rPr>
          <w:sz w:val="22"/>
          <w:szCs w:val="22"/>
        </w:rPr>
      </w:pPr>
      <w:r>
        <w:rPr>
          <w:sz w:val="22"/>
          <w:szCs w:val="22"/>
        </w:rPr>
        <w:t>Začátek trasy v</w:t>
      </w:r>
      <w:r w:rsidRPr="0089119E">
        <w:rPr>
          <w:sz w:val="22"/>
          <w:szCs w:val="22"/>
        </w:rPr>
        <w:t>edlejší polní cest</w:t>
      </w:r>
      <w:r>
        <w:rPr>
          <w:sz w:val="22"/>
          <w:szCs w:val="22"/>
        </w:rPr>
        <w:t>y</w:t>
      </w:r>
      <w:r w:rsidRPr="0089119E">
        <w:rPr>
          <w:sz w:val="22"/>
          <w:szCs w:val="22"/>
        </w:rPr>
        <w:t xml:space="preserve"> C2 </w:t>
      </w:r>
      <w:r>
        <w:rPr>
          <w:sz w:val="22"/>
          <w:szCs w:val="22"/>
        </w:rPr>
        <w:t>je</w:t>
      </w:r>
      <w:r w:rsidRPr="0089119E">
        <w:rPr>
          <w:sz w:val="22"/>
          <w:szCs w:val="22"/>
        </w:rPr>
        <w:t xml:space="preserve"> v km 1,665 polní cesty C1 severním směrem, dále pokračuje jako lesní cesta již mimo obvod komplexní</w:t>
      </w:r>
      <w:r>
        <w:rPr>
          <w:sz w:val="22"/>
          <w:szCs w:val="22"/>
        </w:rPr>
        <w:t>ch</w:t>
      </w:r>
      <w:r w:rsidRPr="0089119E">
        <w:rPr>
          <w:sz w:val="22"/>
          <w:szCs w:val="22"/>
        </w:rPr>
        <w:t xml:space="preserve"> pozemkov</w:t>
      </w:r>
      <w:r>
        <w:rPr>
          <w:sz w:val="22"/>
          <w:szCs w:val="22"/>
        </w:rPr>
        <w:t>ých</w:t>
      </w:r>
      <w:r w:rsidRPr="0089119E">
        <w:rPr>
          <w:sz w:val="22"/>
          <w:szCs w:val="22"/>
        </w:rPr>
        <w:t xml:space="preserve"> úprav</w:t>
      </w:r>
      <w:r>
        <w:rPr>
          <w:sz w:val="22"/>
          <w:szCs w:val="22"/>
        </w:rPr>
        <w:t>. Z</w:t>
      </w:r>
      <w:r w:rsidRPr="0089119E">
        <w:rPr>
          <w:sz w:val="22"/>
          <w:szCs w:val="22"/>
        </w:rPr>
        <w:t xml:space="preserve">přístupňuje zemědělské pozemky mezi lesem a </w:t>
      </w:r>
      <w:r>
        <w:rPr>
          <w:sz w:val="22"/>
          <w:szCs w:val="22"/>
        </w:rPr>
        <w:t xml:space="preserve">polní </w:t>
      </w:r>
      <w:r w:rsidRPr="0089119E">
        <w:rPr>
          <w:sz w:val="22"/>
          <w:szCs w:val="22"/>
        </w:rPr>
        <w:t xml:space="preserve">cestou C1. Délka </w:t>
      </w:r>
      <w:r>
        <w:rPr>
          <w:sz w:val="22"/>
          <w:szCs w:val="22"/>
        </w:rPr>
        <w:t xml:space="preserve">trasy </w:t>
      </w:r>
      <w:r w:rsidRPr="0089119E">
        <w:rPr>
          <w:sz w:val="22"/>
          <w:szCs w:val="22"/>
        </w:rPr>
        <w:t>cesty v obvodu pozemkov</w:t>
      </w:r>
      <w:r>
        <w:rPr>
          <w:sz w:val="22"/>
          <w:szCs w:val="22"/>
        </w:rPr>
        <w:t>ých</w:t>
      </w:r>
      <w:r w:rsidRPr="0089119E">
        <w:rPr>
          <w:sz w:val="22"/>
          <w:szCs w:val="22"/>
        </w:rPr>
        <w:t xml:space="preserve"> úprav je 94,5 m. </w:t>
      </w:r>
      <w:r>
        <w:rPr>
          <w:sz w:val="22"/>
          <w:szCs w:val="22"/>
        </w:rPr>
        <w:t>Stávající stav polní c</w:t>
      </w:r>
      <w:r w:rsidRPr="0089119E">
        <w:rPr>
          <w:sz w:val="22"/>
          <w:szCs w:val="22"/>
        </w:rPr>
        <w:t>est</w:t>
      </w:r>
      <w:r>
        <w:rPr>
          <w:sz w:val="22"/>
          <w:szCs w:val="22"/>
        </w:rPr>
        <w:t>y</w:t>
      </w:r>
      <w:r w:rsidRPr="0089119E">
        <w:rPr>
          <w:sz w:val="22"/>
          <w:szCs w:val="22"/>
        </w:rPr>
        <w:t xml:space="preserve"> C2 je </w:t>
      </w:r>
      <w:r>
        <w:rPr>
          <w:sz w:val="22"/>
          <w:szCs w:val="22"/>
        </w:rPr>
        <w:t xml:space="preserve">bez </w:t>
      </w:r>
      <w:r w:rsidRPr="0089119E">
        <w:rPr>
          <w:sz w:val="22"/>
          <w:szCs w:val="22"/>
        </w:rPr>
        <w:t>zpevněn</w:t>
      </w:r>
      <w:r>
        <w:rPr>
          <w:sz w:val="22"/>
          <w:szCs w:val="22"/>
        </w:rPr>
        <w:t xml:space="preserve">ého povrchu </w:t>
      </w:r>
      <w:r w:rsidRPr="0089119E">
        <w:rPr>
          <w:sz w:val="22"/>
          <w:szCs w:val="22"/>
        </w:rPr>
        <w:t xml:space="preserve">s doprovodnou zelení a bez příkopu. Cesta je navržena </w:t>
      </w:r>
      <w:r>
        <w:rPr>
          <w:sz w:val="22"/>
          <w:szCs w:val="22"/>
        </w:rPr>
        <w:t xml:space="preserve">k rekonstrukci </w:t>
      </w:r>
      <w:r w:rsidRPr="0089119E">
        <w:rPr>
          <w:sz w:val="22"/>
          <w:szCs w:val="22"/>
        </w:rPr>
        <w:t>jako zpevněná</w:t>
      </w:r>
      <w:r>
        <w:rPr>
          <w:sz w:val="22"/>
          <w:szCs w:val="22"/>
        </w:rPr>
        <w:t xml:space="preserve"> kategorie </w:t>
      </w:r>
      <w:r w:rsidRPr="0089119E">
        <w:rPr>
          <w:sz w:val="22"/>
          <w:szCs w:val="22"/>
        </w:rPr>
        <w:t xml:space="preserve">P 4,0/20, jednopruhová, obousměrná s výhybnami (V5), s asfaltovým krytem šířky 3,0 m a štěrkovými krajnicemi šířky 2 x 0,5 m. Cesta je navržena bez odvodňovacích příkopů, odvodnění je zde řešeno příčným sklonem 2,5 % s doplněnými svodnicemi s odvodem směrem do okolních pozemků. Odvodnění zemní pláně je </w:t>
      </w:r>
      <w:r>
        <w:rPr>
          <w:sz w:val="22"/>
          <w:szCs w:val="22"/>
        </w:rPr>
        <w:t xml:space="preserve">také </w:t>
      </w:r>
      <w:r w:rsidRPr="0089119E">
        <w:rPr>
          <w:sz w:val="22"/>
          <w:szCs w:val="22"/>
        </w:rPr>
        <w:t>příčným sklone</w:t>
      </w:r>
      <w:r>
        <w:rPr>
          <w:sz w:val="22"/>
          <w:szCs w:val="22"/>
        </w:rPr>
        <w:t xml:space="preserve">m. </w:t>
      </w:r>
      <w:r w:rsidRPr="004D27F8">
        <w:rPr>
          <w:sz w:val="22"/>
          <w:szCs w:val="22"/>
        </w:rPr>
        <w:t xml:space="preserve">Výškové řešení rekonstruované komunikace přebírá výškový průběh původního terénu. </w:t>
      </w:r>
      <w:r w:rsidRPr="0089119E">
        <w:rPr>
          <w:sz w:val="22"/>
          <w:szCs w:val="22"/>
        </w:rPr>
        <w:t xml:space="preserve">Podél cesty není navržena nová výsadba doprovodné zeleně. </w:t>
      </w:r>
    </w:p>
    <w:p w14:paraId="0EB29C31" w14:textId="77777777" w:rsidR="00302DB6" w:rsidRDefault="00302DB6" w:rsidP="00302DB6">
      <w:pPr>
        <w:pStyle w:val="Bezmezer"/>
        <w:tabs>
          <w:tab w:val="left" w:pos="290"/>
          <w:tab w:val="left" w:pos="1390"/>
          <w:tab w:val="left" w:pos="1610"/>
        </w:tabs>
        <w:rPr>
          <w:rFonts w:ascii="Arial" w:hAnsi="Arial" w:cs="Arial"/>
          <w:u w:val="single"/>
        </w:rPr>
      </w:pPr>
    </w:p>
    <w:p w14:paraId="751ECBCE" w14:textId="77777777" w:rsidR="00302DB6" w:rsidRDefault="00302DB6" w:rsidP="00302DB6">
      <w:pPr>
        <w:pStyle w:val="Bezmezer"/>
        <w:tabs>
          <w:tab w:val="left" w:pos="290"/>
          <w:tab w:val="left" w:pos="1390"/>
          <w:tab w:val="left" w:pos="1610"/>
        </w:tabs>
        <w:rPr>
          <w:rFonts w:ascii="Arial" w:hAnsi="Arial" w:cs="Arial"/>
          <w:u w:val="single"/>
        </w:rPr>
      </w:pPr>
      <w:r w:rsidRPr="00A340FE">
        <w:rPr>
          <w:rFonts w:ascii="Arial" w:hAnsi="Arial" w:cs="Arial"/>
          <w:u w:val="single"/>
        </w:rPr>
        <w:t>SO 10</w:t>
      </w:r>
      <w:r>
        <w:rPr>
          <w:rFonts w:ascii="Arial" w:hAnsi="Arial" w:cs="Arial"/>
          <w:u w:val="single"/>
        </w:rPr>
        <w:t>3 Manipulační plocha</w:t>
      </w:r>
    </w:p>
    <w:p w14:paraId="397D8D08" w14:textId="77777777" w:rsidR="00302DB6" w:rsidRPr="004E7378" w:rsidRDefault="00302DB6" w:rsidP="00302DB6">
      <w:pPr>
        <w:pStyle w:val="Default"/>
        <w:jc w:val="both"/>
        <w:rPr>
          <w:sz w:val="22"/>
          <w:szCs w:val="22"/>
        </w:rPr>
      </w:pPr>
      <w:r w:rsidRPr="004E7378">
        <w:rPr>
          <w:sz w:val="22"/>
          <w:szCs w:val="22"/>
        </w:rPr>
        <w:t xml:space="preserve">Na začátku </w:t>
      </w:r>
      <w:r>
        <w:rPr>
          <w:sz w:val="22"/>
          <w:szCs w:val="22"/>
        </w:rPr>
        <w:t>trasy</w:t>
      </w:r>
      <w:r w:rsidRPr="004E7378">
        <w:rPr>
          <w:sz w:val="22"/>
          <w:szCs w:val="22"/>
        </w:rPr>
        <w:t xml:space="preserve"> polní cesty C1 se nachází částečně zpevněné plochy, které slouží jako plochy manipulační. Jsou využívány pro příležitostné parkování osobních vozidel, zemědělské techniky, pro skladování materiál</w:t>
      </w:r>
      <w:r>
        <w:rPr>
          <w:sz w:val="22"/>
          <w:szCs w:val="22"/>
        </w:rPr>
        <w:t xml:space="preserve">u a jeho manipulaci. </w:t>
      </w:r>
      <w:r w:rsidRPr="004E7378">
        <w:rPr>
          <w:sz w:val="22"/>
          <w:szCs w:val="22"/>
        </w:rPr>
        <w:t xml:space="preserve">Plochy budou v rámci stavby zachovány a zpevněny betonovými zatravňovacímu tvárnicemi. </w:t>
      </w:r>
    </w:p>
    <w:p w14:paraId="6A3D230C" w14:textId="77777777" w:rsidR="00C21547" w:rsidRDefault="00C21547" w:rsidP="00835F77">
      <w:pPr>
        <w:autoSpaceDE w:val="0"/>
        <w:autoSpaceDN w:val="0"/>
        <w:adjustRightInd w:val="0"/>
        <w:spacing w:before="100" w:beforeAutospacing="1" w:after="120"/>
        <w:jc w:val="both"/>
        <w:rPr>
          <w:rFonts w:ascii="Arial" w:hAnsi="Arial" w:cs="Arial"/>
          <w:b/>
          <w:bCs/>
          <w:sz w:val="24"/>
          <w:szCs w:val="24"/>
          <w:u w:val="single"/>
        </w:rPr>
      </w:pPr>
    </w:p>
    <w:p w14:paraId="2ED365FF" w14:textId="77777777" w:rsidR="00302DB6" w:rsidRDefault="00302DB6" w:rsidP="00835F77">
      <w:pPr>
        <w:autoSpaceDE w:val="0"/>
        <w:autoSpaceDN w:val="0"/>
        <w:adjustRightInd w:val="0"/>
        <w:spacing w:before="100" w:beforeAutospacing="1" w:after="120"/>
        <w:jc w:val="both"/>
        <w:rPr>
          <w:rFonts w:ascii="Arial" w:hAnsi="Arial" w:cs="Arial"/>
          <w:b/>
          <w:bCs/>
          <w:sz w:val="24"/>
          <w:szCs w:val="24"/>
          <w:u w:val="single"/>
        </w:rPr>
      </w:pPr>
    </w:p>
    <w:p w14:paraId="4ADE85C7" w14:textId="77777777" w:rsidR="00C21547" w:rsidRDefault="00C21547" w:rsidP="00835F77">
      <w:pPr>
        <w:autoSpaceDE w:val="0"/>
        <w:autoSpaceDN w:val="0"/>
        <w:adjustRightInd w:val="0"/>
        <w:spacing w:before="100" w:beforeAutospacing="1" w:after="120"/>
        <w:jc w:val="both"/>
        <w:rPr>
          <w:rFonts w:ascii="Arial" w:hAnsi="Arial" w:cs="Arial"/>
          <w:b/>
          <w:bCs/>
          <w:sz w:val="24"/>
          <w:szCs w:val="24"/>
          <w:u w:val="single"/>
        </w:rPr>
      </w:pPr>
    </w:p>
    <w:p w14:paraId="1CB0FFA1" w14:textId="77777777" w:rsidR="00C21547" w:rsidRDefault="00C21547" w:rsidP="00835F77">
      <w:pPr>
        <w:autoSpaceDE w:val="0"/>
        <w:autoSpaceDN w:val="0"/>
        <w:adjustRightInd w:val="0"/>
        <w:spacing w:before="100" w:beforeAutospacing="1" w:after="120"/>
        <w:jc w:val="both"/>
        <w:rPr>
          <w:rFonts w:ascii="Arial" w:hAnsi="Arial" w:cs="Arial"/>
          <w:b/>
          <w:bCs/>
          <w:sz w:val="24"/>
          <w:szCs w:val="24"/>
          <w:u w:val="single"/>
        </w:rPr>
      </w:pPr>
    </w:p>
    <w:p w14:paraId="2974405E" w14:textId="77777777" w:rsidR="00302DB6" w:rsidRDefault="00302DB6" w:rsidP="00835F77">
      <w:pPr>
        <w:autoSpaceDE w:val="0"/>
        <w:autoSpaceDN w:val="0"/>
        <w:adjustRightInd w:val="0"/>
        <w:spacing w:before="100" w:beforeAutospacing="1" w:after="120"/>
        <w:jc w:val="both"/>
        <w:rPr>
          <w:rFonts w:ascii="Arial" w:hAnsi="Arial" w:cs="Arial"/>
          <w:b/>
          <w:bCs/>
          <w:sz w:val="24"/>
          <w:szCs w:val="24"/>
          <w:u w:val="single"/>
        </w:rPr>
      </w:pPr>
    </w:p>
    <w:p w14:paraId="13424DE9" w14:textId="55BF085F"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23D7D8F" w:rsidR="00D8336D" w:rsidRPr="00594BBC" w:rsidRDefault="00D8336D">
    <w:pPr>
      <w:pStyle w:val="Zhlav"/>
      <w:rPr>
        <w:rFonts w:ascii="Arial" w:hAnsi="Arial" w:cs="Arial"/>
      </w:rPr>
    </w:pPr>
    <w:r>
      <w:tab/>
    </w:r>
    <w:r>
      <w:tab/>
    </w:r>
    <w:r w:rsidRPr="00594BBC">
      <w:rPr>
        <w:rFonts w:ascii="Arial" w:hAnsi="Arial" w:cs="Arial"/>
      </w:rPr>
      <w:t>Č.j. objednatele</w:t>
    </w:r>
    <w:r w:rsidR="00735BF1">
      <w:rPr>
        <w:rFonts w:ascii="Arial" w:hAnsi="Arial" w:cs="Arial"/>
      </w:rPr>
      <w:t xml:space="preserve"> / UID</w:t>
    </w:r>
    <w:r w:rsidRPr="00594BBC">
      <w:rPr>
        <w:rFonts w:ascii="Arial" w:hAnsi="Arial" w:cs="Arial"/>
      </w:rPr>
      <w:t>:</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71BA57B8"/>
    <w:lvl w:ilvl="0" w:tplc="B79EBC4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álová Alžběta Ing.">
    <w15:presenceInfo w15:providerId="AD" w15:userId="S::a.kralova@spucr.cz::72f3ccca-30eb-41dd-af1e-3bed52b1d23f"/>
  </w15:person>
  <w15:person w15:author="Gardavská Jitka Mgr.">
    <w15:presenceInfo w15:providerId="AD" w15:userId="S::j.gardavska@spucr.cz::2128aacf-ebe9-4492-a772-eecc3a7db8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1779"/>
    <w:rsid w:val="0006252D"/>
    <w:rsid w:val="0007027E"/>
    <w:rsid w:val="000711AF"/>
    <w:rsid w:val="000735AF"/>
    <w:rsid w:val="00080D4E"/>
    <w:rsid w:val="00092614"/>
    <w:rsid w:val="00095434"/>
    <w:rsid w:val="0009667F"/>
    <w:rsid w:val="000B4D43"/>
    <w:rsid w:val="000C068C"/>
    <w:rsid w:val="000C1A17"/>
    <w:rsid w:val="000C44DE"/>
    <w:rsid w:val="000C5534"/>
    <w:rsid w:val="000D2ECE"/>
    <w:rsid w:val="000E2E39"/>
    <w:rsid w:val="00103202"/>
    <w:rsid w:val="00103BE9"/>
    <w:rsid w:val="001216DB"/>
    <w:rsid w:val="001304D2"/>
    <w:rsid w:val="00132638"/>
    <w:rsid w:val="00133FD7"/>
    <w:rsid w:val="00140A1A"/>
    <w:rsid w:val="0014530C"/>
    <w:rsid w:val="001461AB"/>
    <w:rsid w:val="001529B2"/>
    <w:rsid w:val="00154381"/>
    <w:rsid w:val="001557DF"/>
    <w:rsid w:val="001574EC"/>
    <w:rsid w:val="0017223B"/>
    <w:rsid w:val="00182861"/>
    <w:rsid w:val="0018578F"/>
    <w:rsid w:val="001A0ACE"/>
    <w:rsid w:val="001A46FA"/>
    <w:rsid w:val="001B530C"/>
    <w:rsid w:val="001B686F"/>
    <w:rsid w:val="001C5C37"/>
    <w:rsid w:val="001D2503"/>
    <w:rsid w:val="001E3AD2"/>
    <w:rsid w:val="001E4D0C"/>
    <w:rsid w:val="001F3878"/>
    <w:rsid w:val="001F7A38"/>
    <w:rsid w:val="001F7F5E"/>
    <w:rsid w:val="00205191"/>
    <w:rsid w:val="002239DD"/>
    <w:rsid w:val="00225A6D"/>
    <w:rsid w:val="002441E2"/>
    <w:rsid w:val="002449A1"/>
    <w:rsid w:val="00244C1D"/>
    <w:rsid w:val="00245C7B"/>
    <w:rsid w:val="00264ABF"/>
    <w:rsid w:val="0027416E"/>
    <w:rsid w:val="00274C77"/>
    <w:rsid w:val="002903FB"/>
    <w:rsid w:val="002906C9"/>
    <w:rsid w:val="0029535F"/>
    <w:rsid w:val="002A0E91"/>
    <w:rsid w:val="002A2E4F"/>
    <w:rsid w:val="002A4ABF"/>
    <w:rsid w:val="002D1C6B"/>
    <w:rsid w:val="002E08DD"/>
    <w:rsid w:val="002F7F93"/>
    <w:rsid w:val="003015F1"/>
    <w:rsid w:val="00302DB6"/>
    <w:rsid w:val="00304116"/>
    <w:rsid w:val="00304A3D"/>
    <w:rsid w:val="00306BF4"/>
    <w:rsid w:val="00312ED6"/>
    <w:rsid w:val="00325832"/>
    <w:rsid w:val="00330953"/>
    <w:rsid w:val="00332074"/>
    <w:rsid w:val="00332612"/>
    <w:rsid w:val="00335D1A"/>
    <w:rsid w:val="003373DB"/>
    <w:rsid w:val="003426A5"/>
    <w:rsid w:val="00346559"/>
    <w:rsid w:val="0034744B"/>
    <w:rsid w:val="00350B9E"/>
    <w:rsid w:val="003701E8"/>
    <w:rsid w:val="00373AA1"/>
    <w:rsid w:val="00381351"/>
    <w:rsid w:val="00395F22"/>
    <w:rsid w:val="003A0D1F"/>
    <w:rsid w:val="003A56BF"/>
    <w:rsid w:val="003B3EF5"/>
    <w:rsid w:val="003B5E42"/>
    <w:rsid w:val="003C159E"/>
    <w:rsid w:val="003C2341"/>
    <w:rsid w:val="003D08CE"/>
    <w:rsid w:val="003D21B7"/>
    <w:rsid w:val="003D7879"/>
    <w:rsid w:val="003E578B"/>
    <w:rsid w:val="003E67A6"/>
    <w:rsid w:val="003F4812"/>
    <w:rsid w:val="00414852"/>
    <w:rsid w:val="00416B9C"/>
    <w:rsid w:val="00423C70"/>
    <w:rsid w:val="00425E0C"/>
    <w:rsid w:val="004322D2"/>
    <w:rsid w:val="00443AC5"/>
    <w:rsid w:val="00452208"/>
    <w:rsid w:val="00456E78"/>
    <w:rsid w:val="00463206"/>
    <w:rsid w:val="00466CEC"/>
    <w:rsid w:val="00475267"/>
    <w:rsid w:val="00484897"/>
    <w:rsid w:val="00495A8D"/>
    <w:rsid w:val="004972C6"/>
    <w:rsid w:val="004A51FA"/>
    <w:rsid w:val="004B6B1F"/>
    <w:rsid w:val="004C043C"/>
    <w:rsid w:val="004C4A86"/>
    <w:rsid w:val="004C5E36"/>
    <w:rsid w:val="004D19FE"/>
    <w:rsid w:val="004D30BA"/>
    <w:rsid w:val="004D7DBD"/>
    <w:rsid w:val="004E04CC"/>
    <w:rsid w:val="004E6B67"/>
    <w:rsid w:val="004F585F"/>
    <w:rsid w:val="00502776"/>
    <w:rsid w:val="005145D8"/>
    <w:rsid w:val="00534963"/>
    <w:rsid w:val="0053640A"/>
    <w:rsid w:val="0054049B"/>
    <w:rsid w:val="0054085F"/>
    <w:rsid w:val="005614E4"/>
    <w:rsid w:val="00563034"/>
    <w:rsid w:val="005643D1"/>
    <w:rsid w:val="00576629"/>
    <w:rsid w:val="00576CB0"/>
    <w:rsid w:val="00577229"/>
    <w:rsid w:val="00577472"/>
    <w:rsid w:val="00586738"/>
    <w:rsid w:val="00594BBC"/>
    <w:rsid w:val="00594E86"/>
    <w:rsid w:val="00597BAF"/>
    <w:rsid w:val="00597D41"/>
    <w:rsid w:val="005B4750"/>
    <w:rsid w:val="005D6ACB"/>
    <w:rsid w:val="0060148E"/>
    <w:rsid w:val="00612D36"/>
    <w:rsid w:val="00615DDC"/>
    <w:rsid w:val="00616E93"/>
    <w:rsid w:val="00634568"/>
    <w:rsid w:val="00640802"/>
    <w:rsid w:val="006445FC"/>
    <w:rsid w:val="00646665"/>
    <w:rsid w:val="006615F7"/>
    <w:rsid w:val="00661ABF"/>
    <w:rsid w:val="00667192"/>
    <w:rsid w:val="006809BE"/>
    <w:rsid w:val="00685439"/>
    <w:rsid w:val="00693320"/>
    <w:rsid w:val="006A0E3A"/>
    <w:rsid w:val="006A5FEF"/>
    <w:rsid w:val="006B2FFF"/>
    <w:rsid w:val="006B54C6"/>
    <w:rsid w:val="006C3D15"/>
    <w:rsid w:val="006C50C2"/>
    <w:rsid w:val="006C7751"/>
    <w:rsid w:val="006D3086"/>
    <w:rsid w:val="007065C1"/>
    <w:rsid w:val="007066DD"/>
    <w:rsid w:val="0071116A"/>
    <w:rsid w:val="007220A5"/>
    <w:rsid w:val="0073094A"/>
    <w:rsid w:val="00733E5D"/>
    <w:rsid w:val="0073434C"/>
    <w:rsid w:val="007358D9"/>
    <w:rsid w:val="00735BF1"/>
    <w:rsid w:val="00736CB9"/>
    <w:rsid w:val="00736D8C"/>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47C1A"/>
    <w:rsid w:val="008524E7"/>
    <w:rsid w:val="0086088C"/>
    <w:rsid w:val="008613B9"/>
    <w:rsid w:val="008620D5"/>
    <w:rsid w:val="0086685B"/>
    <w:rsid w:val="00867924"/>
    <w:rsid w:val="00873D88"/>
    <w:rsid w:val="008756DA"/>
    <w:rsid w:val="00882B62"/>
    <w:rsid w:val="00883245"/>
    <w:rsid w:val="008B1E2E"/>
    <w:rsid w:val="008B2143"/>
    <w:rsid w:val="008B56B5"/>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57076"/>
    <w:rsid w:val="00967051"/>
    <w:rsid w:val="009725BB"/>
    <w:rsid w:val="00977BF8"/>
    <w:rsid w:val="00986CE4"/>
    <w:rsid w:val="00991CCC"/>
    <w:rsid w:val="009A035E"/>
    <w:rsid w:val="009A6F40"/>
    <w:rsid w:val="009B3B28"/>
    <w:rsid w:val="009B6F8D"/>
    <w:rsid w:val="009C6801"/>
    <w:rsid w:val="009D12C9"/>
    <w:rsid w:val="009D1845"/>
    <w:rsid w:val="009E69C2"/>
    <w:rsid w:val="009F2279"/>
    <w:rsid w:val="00A035B5"/>
    <w:rsid w:val="00A158C3"/>
    <w:rsid w:val="00A26E5C"/>
    <w:rsid w:val="00A273DC"/>
    <w:rsid w:val="00A33E28"/>
    <w:rsid w:val="00A34426"/>
    <w:rsid w:val="00A355F7"/>
    <w:rsid w:val="00A40592"/>
    <w:rsid w:val="00A453E3"/>
    <w:rsid w:val="00A46250"/>
    <w:rsid w:val="00A62B0B"/>
    <w:rsid w:val="00A7084C"/>
    <w:rsid w:val="00A70AA8"/>
    <w:rsid w:val="00A73FAC"/>
    <w:rsid w:val="00A83654"/>
    <w:rsid w:val="00A916C9"/>
    <w:rsid w:val="00A95446"/>
    <w:rsid w:val="00AA0B7B"/>
    <w:rsid w:val="00AA1804"/>
    <w:rsid w:val="00AA3E94"/>
    <w:rsid w:val="00AA45F3"/>
    <w:rsid w:val="00AB1519"/>
    <w:rsid w:val="00AB5A69"/>
    <w:rsid w:val="00AB7E95"/>
    <w:rsid w:val="00AC63F3"/>
    <w:rsid w:val="00AC6C17"/>
    <w:rsid w:val="00AD288B"/>
    <w:rsid w:val="00AD4554"/>
    <w:rsid w:val="00AD5BFF"/>
    <w:rsid w:val="00AE585E"/>
    <w:rsid w:val="00AF6320"/>
    <w:rsid w:val="00B037BE"/>
    <w:rsid w:val="00B04178"/>
    <w:rsid w:val="00B04EA4"/>
    <w:rsid w:val="00B26383"/>
    <w:rsid w:val="00B27D94"/>
    <w:rsid w:val="00B3223D"/>
    <w:rsid w:val="00B40E1E"/>
    <w:rsid w:val="00B45A40"/>
    <w:rsid w:val="00B751C5"/>
    <w:rsid w:val="00B90E36"/>
    <w:rsid w:val="00B91CC1"/>
    <w:rsid w:val="00BA7595"/>
    <w:rsid w:val="00BB4203"/>
    <w:rsid w:val="00BB78C0"/>
    <w:rsid w:val="00BD6549"/>
    <w:rsid w:val="00BE1F7D"/>
    <w:rsid w:val="00BF2B19"/>
    <w:rsid w:val="00BF3698"/>
    <w:rsid w:val="00BF52CF"/>
    <w:rsid w:val="00BF5C9A"/>
    <w:rsid w:val="00BF62ED"/>
    <w:rsid w:val="00BF7E7F"/>
    <w:rsid w:val="00C13FD0"/>
    <w:rsid w:val="00C16BF4"/>
    <w:rsid w:val="00C21547"/>
    <w:rsid w:val="00C241A3"/>
    <w:rsid w:val="00C25804"/>
    <w:rsid w:val="00C403AA"/>
    <w:rsid w:val="00C503BC"/>
    <w:rsid w:val="00C53BEA"/>
    <w:rsid w:val="00C55D61"/>
    <w:rsid w:val="00C72B3E"/>
    <w:rsid w:val="00C8483D"/>
    <w:rsid w:val="00C8503D"/>
    <w:rsid w:val="00C93D07"/>
    <w:rsid w:val="00CA0246"/>
    <w:rsid w:val="00CA3CCF"/>
    <w:rsid w:val="00CC70FE"/>
    <w:rsid w:val="00CD14D3"/>
    <w:rsid w:val="00CD2F1F"/>
    <w:rsid w:val="00CD4DFF"/>
    <w:rsid w:val="00CD6434"/>
    <w:rsid w:val="00CF13D6"/>
    <w:rsid w:val="00CF446B"/>
    <w:rsid w:val="00CF5C94"/>
    <w:rsid w:val="00D1443A"/>
    <w:rsid w:val="00D164DD"/>
    <w:rsid w:val="00D1658D"/>
    <w:rsid w:val="00D2002D"/>
    <w:rsid w:val="00D25F6F"/>
    <w:rsid w:val="00D27199"/>
    <w:rsid w:val="00D515F8"/>
    <w:rsid w:val="00D61C3D"/>
    <w:rsid w:val="00D6259E"/>
    <w:rsid w:val="00D8336D"/>
    <w:rsid w:val="00D83B48"/>
    <w:rsid w:val="00D85BB7"/>
    <w:rsid w:val="00D956C3"/>
    <w:rsid w:val="00DA3E16"/>
    <w:rsid w:val="00DB00F0"/>
    <w:rsid w:val="00DC0581"/>
    <w:rsid w:val="00DC1BEB"/>
    <w:rsid w:val="00DC7E4C"/>
    <w:rsid w:val="00DD68E3"/>
    <w:rsid w:val="00DF3B3E"/>
    <w:rsid w:val="00DF6A24"/>
    <w:rsid w:val="00E058A3"/>
    <w:rsid w:val="00E072E6"/>
    <w:rsid w:val="00E234E7"/>
    <w:rsid w:val="00E23E3E"/>
    <w:rsid w:val="00E2422B"/>
    <w:rsid w:val="00E24F14"/>
    <w:rsid w:val="00E30146"/>
    <w:rsid w:val="00E350AF"/>
    <w:rsid w:val="00E36778"/>
    <w:rsid w:val="00E51C2C"/>
    <w:rsid w:val="00E54101"/>
    <w:rsid w:val="00E56253"/>
    <w:rsid w:val="00E6175B"/>
    <w:rsid w:val="00E659AD"/>
    <w:rsid w:val="00E730A4"/>
    <w:rsid w:val="00E73632"/>
    <w:rsid w:val="00EA01B5"/>
    <w:rsid w:val="00EA4879"/>
    <w:rsid w:val="00EC1A6F"/>
    <w:rsid w:val="00EC610C"/>
    <w:rsid w:val="00EF0E2A"/>
    <w:rsid w:val="00EF6D19"/>
    <w:rsid w:val="00F05046"/>
    <w:rsid w:val="00F26DA0"/>
    <w:rsid w:val="00F323EE"/>
    <w:rsid w:val="00F33377"/>
    <w:rsid w:val="00F503E5"/>
    <w:rsid w:val="00F56592"/>
    <w:rsid w:val="00F57B31"/>
    <w:rsid w:val="00F66571"/>
    <w:rsid w:val="00F76D66"/>
    <w:rsid w:val="00F81870"/>
    <w:rsid w:val="00F8737C"/>
    <w:rsid w:val="00F90189"/>
    <w:rsid w:val="00F93A25"/>
    <w:rsid w:val="00F95590"/>
    <w:rsid w:val="00FA587E"/>
    <w:rsid w:val="00FB05C7"/>
    <w:rsid w:val="00FB1AEB"/>
    <w:rsid w:val="00FB4279"/>
    <w:rsid w:val="00FB5AD6"/>
    <w:rsid w:val="00FC4053"/>
    <w:rsid w:val="00FC7304"/>
    <w:rsid w:val="00FD67D1"/>
    <w:rsid w:val="00FE51B5"/>
    <w:rsid w:val="00FF3CF3"/>
    <w:rsid w:val="00FF48B0"/>
    <w:rsid w:val="00FF4DB0"/>
    <w:rsid w:val="00FF5050"/>
    <w:rsid w:val="00FF5707"/>
    <w:rsid w:val="00FF70C4"/>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hak@spucr.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27</Pages>
  <Words>11435</Words>
  <Characters>67473</Characters>
  <Application>Microsoft Office Word</Application>
  <DocSecurity>0</DocSecurity>
  <Lines>562</Lines>
  <Paragraphs>157</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10</cp:revision>
  <cp:lastPrinted>2018-09-24T13:10:00Z</cp:lastPrinted>
  <dcterms:created xsi:type="dcterms:W3CDTF">2023-04-24T11:01:00Z</dcterms:created>
  <dcterms:modified xsi:type="dcterms:W3CDTF">2023-04-25T11:19:00Z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